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4A76D" w14:textId="77777777" w:rsidR="006C1AD1" w:rsidRPr="006C1AD1" w:rsidRDefault="006C1AD1" w:rsidP="006C1AD1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6C1AD1">
        <w:rPr>
          <w:sz w:val="24"/>
          <w:szCs w:val="24"/>
        </w:rPr>
        <w:t>УТВЕРЖДАЮ</w:t>
      </w:r>
    </w:p>
    <w:p w14:paraId="1FD7F723" w14:textId="77777777" w:rsidR="006C1AD1" w:rsidRPr="006C1AD1" w:rsidRDefault="006C1AD1" w:rsidP="006C1AD1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6C1AD1">
        <w:rPr>
          <w:sz w:val="24"/>
          <w:szCs w:val="24"/>
        </w:rPr>
        <w:t>Первый заместитель директора –</w:t>
      </w:r>
    </w:p>
    <w:p w14:paraId="3B30BAFA" w14:textId="5235097C" w:rsidR="006C1AD1" w:rsidRPr="006C1AD1" w:rsidRDefault="006C1AD1" w:rsidP="006C1AD1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6C1AD1">
        <w:rPr>
          <w:sz w:val="24"/>
          <w:szCs w:val="24"/>
        </w:rPr>
        <w:t>главный инженер филиала</w:t>
      </w:r>
    </w:p>
    <w:p w14:paraId="5781EAAD" w14:textId="1152E1BE" w:rsidR="006C1AD1" w:rsidRPr="006C1AD1" w:rsidRDefault="006C1AD1" w:rsidP="006C1AD1">
      <w:pPr>
        <w:tabs>
          <w:tab w:val="right" w:pos="10348"/>
        </w:tabs>
        <w:spacing w:line="276" w:lineRule="auto"/>
        <w:ind w:left="4963" w:right="-182"/>
        <w:rPr>
          <w:sz w:val="24"/>
          <w:szCs w:val="24"/>
        </w:rPr>
      </w:pPr>
      <w:r w:rsidRPr="006C1AD1">
        <w:rPr>
          <w:sz w:val="24"/>
          <w:szCs w:val="24"/>
        </w:rPr>
        <w:t>ПАО «Россети Центр»-«Белгородэнерго»</w:t>
      </w:r>
    </w:p>
    <w:p w14:paraId="2E14D13B" w14:textId="77777777" w:rsidR="006C1AD1" w:rsidRPr="006C1AD1" w:rsidRDefault="006C1AD1" w:rsidP="006C1AD1">
      <w:pPr>
        <w:spacing w:line="276" w:lineRule="auto"/>
        <w:ind w:left="4963" w:right="-2"/>
        <w:rPr>
          <w:sz w:val="24"/>
          <w:szCs w:val="24"/>
        </w:rPr>
      </w:pPr>
      <w:r w:rsidRPr="006C1AD1">
        <w:rPr>
          <w:sz w:val="24"/>
          <w:szCs w:val="24"/>
        </w:rPr>
        <w:t xml:space="preserve">С.А. Решетников </w:t>
      </w:r>
    </w:p>
    <w:p w14:paraId="6FAB8ADD" w14:textId="12157B96" w:rsidR="006C1AD1" w:rsidRPr="006C1AD1" w:rsidRDefault="006C1AD1" w:rsidP="006C1AD1">
      <w:pPr>
        <w:spacing w:line="276" w:lineRule="auto"/>
        <w:ind w:left="4963" w:right="-2"/>
        <w:rPr>
          <w:sz w:val="24"/>
          <w:szCs w:val="24"/>
        </w:rPr>
      </w:pPr>
    </w:p>
    <w:p w14:paraId="22FB3699" w14:textId="77777777" w:rsidR="006C1AD1" w:rsidRPr="006C1AD1" w:rsidRDefault="006C1AD1" w:rsidP="006C1AD1">
      <w:pPr>
        <w:spacing w:line="276" w:lineRule="auto"/>
        <w:ind w:left="4963" w:right="-2"/>
        <w:rPr>
          <w:sz w:val="24"/>
          <w:szCs w:val="24"/>
        </w:rPr>
      </w:pPr>
      <w:r w:rsidRPr="006C1AD1">
        <w:rPr>
          <w:sz w:val="24"/>
          <w:szCs w:val="24"/>
        </w:rPr>
        <w:t>_______________________________</w:t>
      </w:r>
    </w:p>
    <w:p w14:paraId="1A6A5E3B" w14:textId="77777777" w:rsidR="006C1AD1" w:rsidRPr="006C1AD1" w:rsidRDefault="006C1AD1" w:rsidP="006C1AD1">
      <w:pPr>
        <w:ind w:left="4963"/>
        <w:jc w:val="center"/>
        <w:rPr>
          <w:sz w:val="24"/>
          <w:szCs w:val="24"/>
        </w:rPr>
      </w:pPr>
      <w:r w:rsidRPr="006C1AD1">
        <w:rPr>
          <w:sz w:val="24"/>
          <w:szCs w:val="24"/>
        </w:rPr>
        <w:t>«19» октября  2022 г.</w:t>
      </w:r>
    </w:p>
    <w:p w14:paraId="7CDC6D45" w14:textId="77777777"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2F58EAE0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01376221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44BC3BCB" w14:textId="77777777" w:rsidR="004F6968" w:rsidRPr="007C665B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FD56D3">
        <w:rPr>
          <w:b/>
          <w:sz w:val="26"/>
          <w:szCs w:val="26"/>
        </w:rPr>
        <w:t>электроизоляционных материало</w:t>
      </w:r>
      <w:r w:rsidR="00B779D7">
        <w:rPr>
          <w:b/>
          <w:sz w:val="26"/>
          <w:szCs w:val="26"/>
        </w:rPr>
        <w:t>в</w:t>
      </w:r>
      <w:r w:rsidR="0071601E">
        <w:rPr>
          <w:b/>
          <w:sz w:val="26"/>
          <w:szCs w:val="26"/>
        </w:rPr>
        <w:br/>
      </w:r>
      <w:r w:rsidR="009C0389" w:rsidRPr="00770193">
        <w:rPr>
          <w:b/>
          <w:sz w:val="26"/>
          <w:szCs w:val="26"/>
        </w:rPr>
        <w:t xml:space="preserve">Лот № </w:t>
      </w:r>
      <w:r w:rsidR="00FD56D3" w:rsidRPr="00B779D7">
        <w:rPr>
          <w:b/>
          <w:sz w:val="26"/>
          <w:szCs w:val="26"/>
          <w:u w:val="single"/>
        </w:rPr>
        <w:t>402</w:t>
      </w:r>
      <w:r w:rsidR="00FD56D3">
        <w:rPr>
          <w:b/>
          <w:sz w:val="26"/>
          <w:szCs w:val="26"/>
          <w:u w:val="single"/>
          <w:lang w:val="en-US"/>
        </w:rPr>
        <w:t>A</w:t>
      </w:r>
    </w:p>
    <w:p w14:paraId="044EB03F" w14:textId="77777777" w:rsidR="00715644" w:rsidRDefault="00715644" w:rsidP="00715644">
      <w:pPr>
        <w:ind w:firstLine="0"/>
        <w:rPr>
          <w:sz w:val="24"/>
          <w:szCs w:val="24"/>
        </w:rPr>
      </w:pPr>
      <w:bookmarkStart w:id="1" w:name="_GoBack"/>
      <w:bookmarkEnd w:id="1"/>
    </w:p>
    <w:p w14:paraId="207690B7" w14:textId="77777777" w:rsidR="006C1AD1" w:rsidRPr="009713EE" w:rsidRDefault="006C1AD1" w:rsidP="006C1AD1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14:paraId="7F9A91D2" w14:textId="77777777" w:rsidR="006C1AD1" w:rsidRPr="009713EE" w:rsidRDefault="006C1AD1" w:rsidP="006C1AD1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>Филиал ПАО «Россети Центр»-«Белгородэнерго» производит закупку для нужд производственной деятельности.</w:t>
      </w:r>
    </w:p>
    <w:p w14:paraId="67D92138" w14:textId="77777777" w:rsidR="006C1AD1" w:rsidRDefault="006C1AD1" w:rsidP="006C1AD1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14:paraId="0FDC4BF8" w14:textId="77777777" w:rsidR="006C1AD1" w:rsidRDefault="006C1AD1" w:rsidP="006C1AD1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1843"/>
        <w:gridCol w:w="4711"/>
        <w:gridCol w:w="1379"/>
        <w:gridCol w:w="1467"/>
      </w:tblGrid>
      <w:tr w:rsidR="006C1AD1" w:rsidRPr="006C1AD1" w14:paraId="0DFE2270" w14:textId="77777777" w:rsidTr="006C1AD1">
        <w:trPr>
          <w:trHeight w:val="308"/>
        </w:trPr>
        <w:tc>
          <w:tcPr>
            <w:tcW w:w="1021" w:type="dxa"/>
            <w:vAlign w:val="center"/>
          </w:tcPr>
          <w:p w14:paraId="115B2EC8" w14:textId="77777777" w:rsidR="006C1AD1" w:rsidRPr="006C1AD1" w:rsidRDefault="006C1AD1" w:rsidP="006C1AD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  <w:vAlign w:val="center"/>
          </w:tcPr>
          <w:p w14:paraId="721E5F48" w14:textId="77777777" w:rsidR="006C1AD1" w:rsidRPr="006C1AD1" w:rsidRDefault="006C1AD1" w:rsidP="006C1AD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№ материала</w:t>
            </w:r>
          </w:p>
        </w:tc>
        <w:tc>
          <w:tcPr>
            <w:tcW w:w="4711" w:type="dxa"/>
            <w:vAlign w:val="center"/>
          </w:tcPr>
          <w:p w14:paraId="123A48F1" w14:textId="183E56D4" w:rsidR="006C1AD1" w:rsidRPr="006C1AD1" w:rsidRDefault="006C1AD1" w:rsidP="006C1AD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1379" w:type="dxa"/>
            <w:vAlign w:val="center"/>
          </w:tcPr>
          <w:p w14:paraId="610CFBB9" w14:textId="77777777" w:rsidR="006C1AD1" w:rsidRPr="006C1AD1" w:rsidRDefault="006C1AD1" w:rsidP="006C1AD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Ед. измер.</w:t>
            </w:r>
          </w:p>
        </w:tc>
        <w:tc>
          <w:tcPr>
            <w:tcW w:w="1467" w:type="dxa"/>
            <w:vAlign w:val="center"/>
          </w:tcPr>
          <w:p w14:paraId="4A21CE8F" w14:textId="2A95BFC9" w:rsidR="006C1AD1" w:rsidRPr="006C1AD1" w:rsidRDefault="006C1AD1" w:rsidP="006C1AD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Кол-во</w:t>
            </w:r>
          </w:p>
        </w:tc>
      </w:tr>
      <w:tr w:rsidR="006C1AD1" w:rsidRPr="006C1AD1" w14:paraId="42D37A7F" w14:textId="77777777" w:rsidTr="006C1AD1">
        <w:tc>
          <w:tcPr>
            <w:tcW w:w="1021" w:type="dxa"/>
            <w:vAlign w:val="center"/>
          </w:tcPr>
          <w:p w14:paraId="697BD809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4F1BB7B2" w14:textId="25C61638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2046488</w:t>
            </w:r>
          </w:p>
        </w:tc>
        <w:tc>
          <w:tcPr>
            <w:tcW w:w="4711" w:type="dxa"/>
          </w:tcPr>
          <w:p w14:paraId="75630D1D" w14:textId="6B0A5F1D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Картон электроизоляционный ЭВ 1мм</w:t>
            </w:r>
          </w:p>
        </w:tc>
        <w:tc>
          <w:tcPr>
            <w:tcW w:w="1379" w:type="dxa"/>
            <w:vAlign w:val="center"/>
          </w:tcPr>
          <w:p w14:paraId="73FB0F7D" w14:textId="41767DB5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7" w:type="dxa"/>
            <w:vAlign w:val="center"/>
          </w:tcPr>
          <w:p w14:paraId="018E154A" w14:textId="1DC35A50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251</w:t>
            </w:r>
          </w:p>
        </w:tc>
      </w:tr>
      <w:tr w:rsidR="006C1AD1" w:rsidRPr="006C1AD1" w14:paraId="24FF9AE3" w14:textId="77777777" w:rsidTr="006C1AD1">
        <w:tc>
          <w:tcPr>
            <w:tcW w:w="1021" w:type="dxa"/>
            <w:vAlign w:val="center"/>
          </w:tcPr>
          <w:p w14:paraId="460F1FF9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D4A5D7C" w14:textId="3B4F1991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2069897</w:t>
            </w:r>
          </w:p>
        </w:tc>
        <w:tc>
          <w:tcPr>
            <w:tcW w:w="4711" w:type="dxa"/>
          </w:tcPr>
          <w:p w14:paraId="38F14992" w14:textId="07EFCC62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Картон электроизоляционный ЭВ 2мм</w:t>
            </w:r>
          </w:p>
        </w:tc>
        <w:tc>
          <w:tcPr>
            <w:tcW w:w="1379" w:type="dxa"/>
            <w:vAlign w:val="center"/>
          </w:tcPr>
          <w:p w14:paraId="1BA0329E" w14:textId="0877CF59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7" w:type="dxa"/>
            <w:vAlign w:val="center"/>
          </w:tcPr>
          <w:p w14:paraId="6BC2A34C" w14:textId="6A6C5FFD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251</w:t>
            </w:r>
          </w:p>
        </w:tc>
      </w:tr>
      <w:tr w:rsidR="006C1AD1" w:rsidRPr="006C1AD1" w14:paraId="264F8732" w14:textId="77777777" w:rsidTr="006C1AD1">
        <w:tc>
          <w:tcPr>
            <w:tcW w:w="1021" w:type="dxa"/>
            <w:vAlign w:val="center"/>
          </w:tcPr>
          <w:p w14:paraId="7CE5CF1A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7471414" w14:textId="6494A47E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2074850</w:t>
            </w:r>
          </w:p>
        </w:tc>
        <w:tc>
          <w:tcPr>
            <w:tcW w:w="4711" w:type="dxa"/>
          </w:tcPr>
          <w:p w14:paraId="1CDA1205" w14:textId="15806DFF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Лакоткань ЛКМ 0,15мм</w:t>
            </w:r>
          </w:p>
        </w:tc>
        <w:tc>
          <w:tcPr>
            <w:tcW w:w="1379" w:type="dxa"/>
            <w:vAlign w:val="center"/>
          </w:tcPr>
          <w:p w14:paraId="74F1F99E" w14:textId="6E47B98A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м</w:t>
            </w:r>
            <w:r w:rsidRPr="006C1AD1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67" w:type="dxa"/>
            <w:vAlign w:val="center"/>
          </w:tcPr>
          <w:p w14:paraId="02021E42" w14:textId="76E988B9" w:rsidR="006C1AD1" w:rsidRPr="006C1AD1" w:rsidRDefault="006C1AD1" w:rsidP="004F6338">
            <w:pPr>
              <w:tabs>
                <w:tab w:val="center" w:pos="105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10</w:t>
            </w:r>
            <w:r w:rsidR="004F6338">
              <w:rPr>
                <w:sz w:val="24"/>
                <w:szCs w:val="24"/>
              </w:rPr>
              <w:t>0,8</w:t>
            </w:r>
          </w:p>
        </w:tc>
      </w:tr>
      <w:tr w:rsidR="006C1AD1" w:rsidRPr="006C1AD1" w14:paraId="7E7ACCD2" w14:textId="77777777" w:rsidTr="006C1AD1">
        <w:tc>
          <w:tcPr>
            <w:tcW w:w="1021" w:type="dxa"/>
            <w:vAlign w:val="center"/>
          </w:tcPr>
          <w:p w14:paraId="54024C00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772A8DBD" w14:textId="3577674A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2275035</w:t>
            </w:r>
          </w:p>
        </w:tc>
        <w:tc>
          <w:tcPr>
            <w:tcW w:w="4711" w:type="dxa"/>
          </w:tcPr>
          <w:p w14:paraId="368C8186" w14:textId="7B08916C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Бумага кабельная К-120</w:t>
            </w:r>
          </w:p>
        </w:tc>
        <w:tc>
          <w:tcPr>
            <w:tcW w:w="1379" w:type="dxa"/>
            <w:vAlign w:val="center"/>
          </w:tcPr>
          <w:p w14:paraId="4751C0E1" w14:textId="43CDF3CE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67" w:type="dxa"/>
            <w:vAlign w:val="center"/>
          </w:tcPr>
          <w:p w14:paraId="2661515B" w14:textId="7B49BCF1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126</w:t>
            </w:r>
          </w:p>
        </w:tc>
      </w:tr>
      <w:tr w:rsidR="006C1AD1" w:rsidRPr="006C1AD1" w14:paraId="322B3284" w14:textId="77777777" w:rsidTr="006C1AD1">
        <w:tc>
          <w:tcPr>
            <w:tcW w:w="1021" w:type="dxa"/>
            <w:vAlign w:val="center"/>
          </w:tcPr>
          <w:p w14:paraId="4810A068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40E68308" w14:textId="40C262D7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2284174</w:t>
            </w:r>
          </w:p>
        </w:tc>
        <w:tc>
          <w:tcPr>
            <w:tcW w:w="4711" w:type="dxa"/>
          </w:tcPr>
          <w:p w14:paraId="663DAE29" w14:textId="12BFC882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Бумага крепированная ЭКТМ</w:t>
            </w:r>
          </w:p>
        </w:tc>
        <w:tc>
          <w:tcPr>
            <w:tcW w:w="1379" w:type="dxa"/>
            <w:vAlign w:val="center"/>
          </w:tcPr>
          <w:p w14:paraId="674F3615" w14:textId="4ACA8BCE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7" w:type="dxa"/>
            <w:vAlign w:val="center"/>
          </w:tcPr>
          <w:p w14:paraId="64DA9FA4" w14:textId="56E25166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63</w:t>
            </w:r>
          </w:p>
        </w:tc>
      </w:tr>
      <w:tr w:rsidR="006C1AD1" w:rsidRPr="006C1AD1" w14:paraId="0B3DB72C" w14:textId="77777777" w:rsidTr="006C1AD1">
        <w:tc>
          <w:tcPr>
            <w:tcW w:w="1021" w:type="dxa"/>
            <w:vAlign w:val="center"/>
          </w:tcPr>
          <w:p w14:paraId="3E3DC6EC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630524D3" w14:textId="7C56AD97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2330776</w:t>
            </w:r>
          </w:p>
        </w:tc>
        <w:tc>
          <w:tcPr>
            <w:tcW w:w="4711" w:type="dxa"/>
          </w:tcPr>
          <w:p w14:paraId="57628B5E" w14:textId="627BE8D5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Трубка ТЭТС-ПМ 10/0,9</w:t>
            </w:r>
          </w:p>
        </w:tc>
        <w:tc>
          <w:tcPr>
            <w:tcW w:w="1379" w:type="dxa"/>
            <w:vAlign w:val="center"/>
          </w:tcPr>
          <w:p w14:paraId="7A897162" w14:textId="3BC10AD5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67" w:type="dxa"/>
            <w:vAlign w:val="center"/>
          </w:tcPr>
          <w:p w14:paraId="05CFAD73" w14:textId="4359ACF7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756</w:t>
            </w:r>
          </w:p>
        </w:tc>
      </w:tr>
      <w:tr w:rsidR="006C1AD1" w:rsidRPr="006C1AD1" w14:paraId="2EDD2340" w14:textId="77777777" w:rsidTr="006C1AD1">
        <w:tc>
          <w:tcPr>
            <w:tcW w:w="1021" w:type="dxa"/>
            <w:vAlign w:val="center"/>
          </w:tcPr>
          <w:p w14:paraId="59A8D4C5" w14:textId="77777777" w:rsidR="006C1AD1" w:rsidRPr="006C1AD1" w:rsidRDefault="006C1AD1" w:rsidP="006C1AD1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3CF775D7" w14:textId="244E71BE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2330841</w:t>
            </w:r>
          </w:p>
        </w:tc>
        <w:tc>
          <w:tcPr>
            <w:tcW w:w="4711" w:type="dxa"/>
          </w:tcPr>
          <w:p w14:paraId="7C707EA3" w14:textId="46A029C4" w:rsidR="006C1AD1" w:rsidRPr="006C1AD1" w:rsidRDefault="006C1AD1" w:rsidP="006C1AD1">
            <w:pPr>
              <w:ind w:firstLine="0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Трубка ТЭТС-ПМ 6/0,8</w:t>
            </w:r>
          </w:p>
        </w:tc>
        <w:tc>
          <w:tcPr>
            <w:tcW w:w="1379" w:type="dxa"/>
            <w:vAlign w:val="center"/>
          </w:tcPr>
          <w:p w14:paraId="02B722A3" w14:textId="4A475DF5" w:rsidR="006C1AD1" w:rsidRPr="006C1AD1" w:rsidRDefault="006C1AD1" w:rsidP="006C1AD1">
            <w:pPr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67" w:type="dxa"/>
            <w:vAlign w:val="center"/>
          </w:tcPr>
          <w:p w14:paraId="46B87E96" w14:textId="624D63AF" w:rsidR="006C1AD1" w:rsidRPr="006C1AD1" w:rsidRDefault="006C1AD1" w:rsidP="006C1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1 512</w:t>
            </w:r>
          </w:p>
        </w:tc>
      </w:tr>
    </w:tbl>
    <w:p w14:paraId="113C72C0" w14:textId="77777777" w:rsidR="006C1AD1" w:rsidRDefault="006C1AD1" w:rsidP="006C1AD1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поставки - г. Белгород, 5-й Заводской переулок, д.17. </w:t>
      </w:r>
    </w:p>
    <w:p w14:paraId="570AF5A8" w14:textId="77777777" w:rsidR="006C1AD1" w:rsidRDefault="006C1AD1" w:rsidP="006C1AD1">
      <w:pPr>
        <w:pStyle w:val="ad"/>
        <w:numPr>
          <w:ilvl w:val="1"/>
          <w:numId w:val="3"/>
        </w:numPr>
        <w:ind w:left="0" w:firstLine="0"/>
        <w:rPr>
          <w:sz w:val="24"/>
          <w:szCs w:val="24"/>
        </w:rPr>
      </w:pPr>
      <w:r w:rsidRPr="009713EE">
        <w:rPr>
          <w:sz w:val="24"/>
          <w:szCs w:val="24"/>
        </w:rPr>
        <w:t>Срок поставки – с момента заключения договора до 30.11.2023 по заявкам Заказчика. Срок исполнения одной заявки в течение 10 календарных дней.</w:t>
      </w:r>
    </w:p>
    <w:p w14:paraId="38FF243B" w14:textId="77777777" w:rsidR="006C1AD1" w:rsidRPr="006C1AD1" w:rsidRDefault="006C1AD1" w:rsidP="006C1AD1">
      <w:pPr>
        <w:tabs>
          <w:tab w:val="left" w:pos="993"/>
        </w:tabs>
        <w:spacing w:line="276" w:lineRule="auto"/>
        <w:ind w:left="1069" w:firstLine="0"/>
        <w:rPr>
          <w:b/>
          <w:bCs/>
          <w:sz w:val="24"/>
          <w:szCs w:val="24"/>
        </w:rPr>
      </w:pPr>
    </w:p>
    <w:p w14:paraId="59CC0321" w14:textId="3FFF1CC2" w:rsidR="00225FAE" w:rsidRPr="008A72D9" w:rsidRDefault="00225FAE" w:rsidP="00225F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070"/>
        <w:rPr>
          <w:b/>
          <w:bCs/>
          <w:sz w:val="24"/>
          <w:szCs w:val="24"/>
        </w:rPr>
      </w:pPr>
      <w:r w:rsidRPr="008A72D9">
        <w:rPr>
          <w:b/>
          <w:bCs/>
          <w:sz w:val="24"/>
          <w:szCs w:val="24"/>
        </w:rPr>
        <w:t>Технические требования к продукции.</w:t>
      </w:r>
    </w:p>
    <w:p w14:paraId="02A0E335" w14:textId="0D6BC382" w:rsidR="00225FAE" w:rsidRDefault="00225FAE" w:rsidP="00F06704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8A72D9">
        <w:rPr>
          <w:sz w:val="24"/>
          <w:szCs w:val="24"/>
        </w:rPr>
        <w:t xml:space="preserve">Технические характеристики должны быть не </w:t>
      </w:r>
      <w:r>
        <w:rPr>
          <w:sz w:val="24"/>
          <w:szCs w:val="24"/>
        </w:rPr>
        <w:t>хуже</w:t>
      </w:r>
      <w:r w:rsidRPr="008A72D9">
        <w:rPr>
          <w:sz w:val="24"/>
          <w:szCs w:val="24"/>
        </w:rPr>
        <w:t xml:space="preserve"> значений, приведенных в таблице</w:t>
      </w:r>
      <w:r>
        <w:rPr>
          <w:sz w:val="24"/>
          <w:szCs w:val="24"/>
        </w:rPr>
        <w:t xml:space="preserve"> </w:t>
      </w:r>
      <w:r w:rsidR="006C1AD1">
        <w:rPr>
          <w:sz w:val="24"/>
          <w:szCs w:val="24"/>
        </w:rPr>
        <w:t>2</w:t>
      </w:r>
      <w:r w:rsidRPr="008A72D9">
        <w:rPr>
          <w:sz w:val="24"/>
          <w:szCs w:val="24"/>
        </w:rPr>
        <w:t>:</w:t>
      </w:r>
    </w:p>
    <w:p w14:paraId="7139100A" w14:textId="5935FCAD" w:rsidR="00225FAE" w:rsidRDefault="00225FAE" w:rsidP="00225FAE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</w:t>
      </w:r>
      <w:r w:rsidR="006C1AD1">
        <w:rPr>
          <w:sz w:val="24"/>
          <w:szCs w:val="24"/>
        </w:rPr>
        <w:t>2</w:t>
      </w:r>
      <w:r w:rsidRPr="00BE5448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402"/>
        <w:gridCol w:w="6379"/>
      </w:tblGrid>
      <w:tr w:rsidR="000A63E5" w:rsidRPr="006C1AD1" w14:paraId="06E8D31B" w14:textId="77777777" w:rsidTr="00F03803">
        <w:trPr>
          <w:trHeight w:val="308"/>
          <w:tblHeader/>
        </w:trPr>
        <w:tc>
          <w:tcPr>
            <w:tcW w:w="596" w:type="dxa"/>
            <w:vAlign w:val="center"/>
          </w:tcPr>
          <w:p w14:paraId="3380B60D" w14:textId="77777777" w:rsidR="000A63E5" w:rsidRPr="006C1AD1" w:rsidRDefault="000A63E5" w:rsidP="00BC209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617C9064" w14:textId="77777777" w:rsidR="000A63E5" w:rsidRPr="006C1AD1" w:rsidRDefault="000A63E5" w:rsidP="00BC209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6379" w:type="dxa"/>
            <w:vAlign w:val="center"/>
          </w:tcPr>
          <w:p w14:paraId="02BC251F" w14:textId="7E63532E" w:rsidR="000A63E5" w:rsidRPr="006C1AD1" w:rsidRDefault="000A63E5" w:rsidP="00BC209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</w:tr>
      <w:tr w:rsidR="001B2AB8" w:rsidRPr="006C1AD1" w14:paraId="5E4DA1BE" w14:textId="77777777" w:rsidTr="005765D9">
        <w:trPr>
          <w:trHeight w:val="126"/>
        </w:trPr>
        <w:tc>
          <w:tcPr>
            <w:tcW w:w="596" w:type="dxa"/>
            <w:vMerge w:val="restart"/>
            <w:vAlign w:val="center"/>
          </w:tcPr>
          <w:p w14:paraId="2CF7792C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vAlign w:val="center"/>
          </w:tcPr>
          <w:p w14:paraId="18D119F6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Картон электроизоляционный ЭВ 1мм</w:t>
            </w:r>
          </w:p>
        </w:tc>
        <w:tc>
          <w:tcPr>
            <w:tcW w:w="6379" w:type="dxa"/>
            <w:vAlign w:val="center"/>
          </w:tcPr>
          <w:p w14:paraId="28DDC14E" w14:textId="45A897F1" w:rsidR="001B2AB8" w:rsidRPr="006C1AD1" w:rsidRDefault="001B2AB8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изоляции электрооборудования</w:t>
            </w:r>
          </w:p>
        </w:tc>
      </w:tr>
      <w:tr w:rsidR="001B2AB8" w:rsidRPr="006C1AD1" w14:paraId="26240569" w14:textId="77777777" w:rsidTr="005765D9">
        <w:trPr>
          <w:trHeight w:val="126"/>
        </w:trPr>
        <w:tc>
          <w:tcPr>
            <w:tcW w:w="596" w:type="dxa"/>
            <w:vMerge/>
            <w:vAlign w:val="center"/>
          </w:tcPr>
          <w:p w14:paraId="1FBF1163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00AB326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587646A" w14:textId="526AEB57" w:rsidR="001B2AB8" w:rsidRDefault="001B2AB8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поставки – в листах</w:t>
            </w:r>
          </w:p>
        </w:tc>
      </w:tr>
      <w:tr w:rsidR="001B2AB8" w:rsidRPr="006C1AD1" w14:paraId="0D63A401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3388F5F0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84FD9D2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A641AC4" w14:textId="56401746" w:rsidR="001B2AB8" w:rsidRPr="006C1AD1" w:rsidRDefault="001B2AB8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Толщина – 1 мм</w:t>
            </w:r>
          </w:p>
        </w:tc>
      </w:tr>
      <w:tr w:rsidR="005765D9" w:rsidRPr="006C1AD1" w14:paraId="1ED0716C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76A59D6C" w14:textId="77777777" w:rsidR="005765D9" w:rsidRPr="006C1AD1" w:rsidRDefault="005765D9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A951F43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5DD1DE3" w14:textId="1ED54B76" w:rsidR="005765D9" w:rsidRDefault="005765D9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Размер листа – </w:t>
            </w:r>
            <w:r w:rsidRPr="00B47D31">
              <w:rPr>
                <w:color w:val="000000"/>
                <w:sz w:val="24"/>
                <w:szCs w:val="24"/>
              </w:rPr>
              <w:t>1000х2000 мм</w:t>
            </w:r>
          </w:p>
        </w:tc>
      </w:tr>
      <w:tr w:rsidR="001B2AB8" w:rsidRPr="006C1AD1" w14:paraId="16C79CF6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3618B566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CF3E670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DC5577" w14:textId="4F19B802" w:rsidR="001B2AB8" w:rsidRPr="006C1AD1" w:rsidRDefault="001B2AB8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Плотность, не менее – 1 </w:t>
            </w:r>
            <w:r>
              <w:rPr>
                <w:color w:val="000000"/>
                <w:sz w:val="24"/>
                <w:szCs w:val="24"/>
              </w:rPr>
              <w:t>г/см</w:t>
            </w:r>
          </w:p>
        </w:tc>
      </w:tr>
      <w:tr w:rsidR="001B2AB8" w:rsidRPr="006C1AD1" w14:paraId="3F15161A" w14:textId="77777777" w:rsidTr="005765D9">
        <w:trPr>
          <w:trHeight w:val="240"/>
        </w:trPr>
        <w:tc>
          <w:tcPr>
            <w:tcW w:w="596" w:type="dxa"/>
            <w:vMerge/>
            <w:vAlign w:val="center"/>
          </w:tcPr>
          <w:p w14:paraId="509AA748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8104AE0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415456D" w14:textId="4514CFDD" w:rsidR="001B2AB8" w:rsidRDefault="005765D9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Электрическая </w:t>
            </w:r>
            <w:r w:rsidR="001B2AB8" w:rsidRPr="001B2AB8">
              <w:rPr>
                <w:color w:val="000000"/>
                <w:sz w:val="24"/>
                <w:szCs w:val="24"/>
              </w:rPr>
              <w:t xml:space="preserve">прочность </w:t>
            </w:r>
            <w:r w:rsidR="001B2AB8">
              <w:rPr>
                <w:color w:val="000000"/>
                <w:sz w:val="24"/>
                <w:szCs w:val="24"/>
              </w:rPr>
              <w:t>в плоском состоянии</w:t>
            </w:r>
            <w:r w:rsidR="001B2AB8" w:rsidRPr="001B2AB8">
              <w:rPr>
                <w:color w:val="000000"/>
                <w:sz w:val="24"/>
                <w:szCs w:val="24"/>
              </w:rPr>
              <w:t>, не менее</w:t>
            </w:r>
            <w:r w:rsidR="001B2AB8">
              <w:rPr>
                <w:color w:val="000000"/>
                <w:sz w:val="24"/>
                <w:szCs w:val="24"/>
              </w:rPr>
              <w:t xml:space="preserve"> – 10 </w:t>
            </w:r>
            <w:r w:rsidR="001B2AB8" w:rsidRPr="001B2AB8">
              <w:rPr>
                <w:color w:val="000000"/>
                <w:sz w:val="24"/>
                <w:szCs w:val="24"/>
              </w:rPr>
              <w:t>кВ/мм</w:t>
            </w:r>
          </w:p>
        </w:tc>
      </w:tr>
      <w:tr w:rsidR="001B2AB8" w:rsidRPr="006C1AD1" w14:paraId="7CFEAAD8" w14:textId="77777777" w:rsidTr="005765D9">
        <w:trPr>
          <w:trHeight w:val="111"/>
        </w:trPr>
        <w:tc>
          <w:tcPr>
            <w:tcW w:w="596" w:type="dxa"/>
            <w:vMerge w:val="restart"/>
            <w:vAlign w:val="center"/>
          </w:tcPr>
          <w:p w14:paraId="6342D465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14:paraId="0F4580D9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Картон электроизоляционный ЭВ 2мм</w:t>
            </w:r>
          </w:p>
        </w:tc>
        <w:tc>
          <w:tcPr>
            <w:tcW w:w="6379" w:type="dxa"/>
            <w:vAlign w:val="center"/>
          </w:tcPr>
          <w:p w14:paraId="786CB23C" w14:textId="0B7E237C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изоляции электрооборудования</w:t>
            </w:r>
          </w:p>
        </w:tc>
      </w:tr>
      <w:tr w:rsidR="001B2AB8" w:rsidRPr="006C1AD1" w14:paraId="298762F0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667FA763" w14:textId="77777777" w:rsidR="001B2AB8" w:rsidRPr="006C1AD1" w:rsidRDefault="001B2AB8" w:rsidP="00BC2098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A45684A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BECB3A" w14:textId="3408A721" w:rsidR="001B2AB8" w:rsidRDefault="001B2AB8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поставки – в листах</w:t>
            </w:r>
          </w:p>
        </w:tc>
      </w:tr>
      <w:tr w:rsidR="001B2AB8" w:rsidRPr="006C1AD1" w14:paraId="74382FC7" w14:textId="77777777" w:rsidTr="005765D9">
        <w:trPr>
          <w:trHeight w:val="150"/>
        </w:trPr>
        <w:tc>
          <w:tcPr>
            <w:tcW w:w="596" w:type="dxa"/>
            <w:vMerge/>
            <w:vAlign w:val="center"/>
          </w:tcPr>
          <w:p w14:paraId="01CD8AC2" w14:textId="77777777" w:rsidR="001B2AB8" w:rsidRPr="006C1AD1" w:rsidRDefault="001B2AB8" w:rsidP="00FF24B7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550E2EF" w14:textId="77777777" w:rsidR="001B2AB8" w:rsidRPr="006C1AD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B1EB5FB" w14:textId="585A19D4" w:rsidR="001B2AB8" w:rsidRPr="00B47D31" w:rsidRDefault="001B2AB8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B47D31">
              <w:rPr>
                <w:color w:val="000000"/>
                <w:sz w:val="24"/>
                <w:szCs w:val="24"/>
              </w:rPr>
              <w:t xml:space="preserve">Толщина – </w:t>
            </w:r>
            <w:r w:rsidRPr="00B47D31">
              <w:rPr>
                <w:color w:val="000000"/>
                <w:sz w:val="24"/>
                <w:szCs w:val="24"/>
              </w:rPr>
              <w:t>2</w:t>
            </w:r>
            <w:r w:rsidRPr="00B47D31">
              <w:rPr>
                <w:color w:val="000000"/>
                <w:sz w:val="24"/>
                <w:szCs w:val="24"/>
              </w:rPr>
              <w:t xml:space="preserve"> мм</w:t>
            </w:r>
          </w:p>
        </w:tc>
      </w:tr>
      <w:tr w:rsidR="005765D9" w:rsidRPr="006C1AD1" w14:paraId="18CF6A44" w14:textId="77777777" w:rsidTr="005765D9">
        <w:trPr>
          <w:trHeight w:val="150"/>
        </w:trPr>
        <w:tc>
          <w:tcPr>
            <w:tcW w:w="596" w:type="dxa"/>
            <w:vMerge/>
            <w:vAlign w:val="center"/>
          </w:tcPr>
          <w:p w14:paraId="505A3353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F6FDD5B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18BBC9B" w14:textId="79958A4E" w:rsidR="005765D9" w:rsidRPr="00B47D31" w:rsidRDefault="005765D9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47D31">
              <w:rPr>
                <w:color w:val="000000"/>
                <w:sz w:val="24"/>
                <w:szCs w:val="24"/>
              </w:rPr>
              <w:t>Размер листа – 1000х</w:t>
            </w:r>
            <w:r w:rsidRPr="00B47D31">
              <w:rPr>
                <w:color w:val="000000"/>
                <w:sz w:val="24"/>
                <w:szCs w:val="24"/>
              </w:rPr>
              <w:t>20</w:t>
            </w:r>
            <w:r w:rsidRPr="00B47D31">
              <w:rPr>
                <w:color w:val="000000"/>
                <w:sz w:val="24"/>
                <w:szCs w:val="24"/>
              </w:rPr>
              <w:t>00 мм</w:t>
            </w:r>
          </w:p>
        </w:tc>
      </w:tr>
      <w:tr w:rsidR="005765D9" w:rsidRPr="006C1AD1" w14:paraId="499AB064" w14:textId="77777777" w:rsidTr="005765D9">
        <w:trPr>
          <w:trHeight w:val="126"/>
        </w:trPr>
        <w:tc>
          <w:tcPr>
            <w:tcW w:w="596" w:type="dxa"/>
            <w:vMerge/>
            <w:vAlign w:val="center"/>
          </w:tcPr>
          <w:p w14:paraId="41E9E50C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504C7EA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7639F7" w14:textId="2F4EB3F0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Плотность, не менее – 1 г/см</w:t>
            </w:r>
          </w:p>
        </w:tc>
      </w:tr>
      <w:tr w:rsidR="005765D9" w:rsidRPr="006C1AD1" w14:paraId="3DA1B666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64A01DCD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DA41B9C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BC41D37" w14:textId="64DD0C5A" w:rsidR="005765D9" w:rsidRDefault="005765D9" w:rsidP="005765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B2AB8">
              <w:rPr>
                <w:color w:val="000000"/>
                <w:sz w:val="24"/>
                <w:szCs w:val="24"/>
              </w:rPr>
              <w:t xml:space="preserve">Электрическая прочность </w:t>
            </w:r>
            <w:r>
              <w:rPr>
                <w:color w:val="000000"/>
                <w:sz w:val="24"/>
                <w:szCs w:val="24"/>
              </w:rPr>
              <w:t>в плоском состоянии</w:t>
            </w:r>
            <w:r w:rsidRPr="001B2AB8">
              <w:rPr>
                <w:color w:val="000000"/>
                <w:sz w:val="24"/>
                <w:szCs w:val="24"/>
              </w:rPr>
              <w:t>, не менее</w:t>
            </w:r>
            <w:r>
              <w:rPr>
                <w:color w:val="000000"/>
                <w:sz w:val="24"/>
                <w:szCs w:val="24"/>
              </w:rPr>
              <w:t xml:space="preserve"> – 10 </w:t>
            </w:r>
            <w:r w:rsidRPr="001B2AB8">
              <w:rPr>
                <w:color w:val="000000"/>
                <w:sz w:val="24"/>
                <w:szCs w:val="24"/>
              </w:rPr>
              <w:t>кВ/мм</w:t>
            </w:r>
          </w:p>
        </w:tc>
      </w:tr>
      <w:tr w:rsidR="00992915" w:rsidRPr="006C1AD1" w14:paraId="11989306" w14:textId="77777777" w:rsidTr="00992915">
        <w:trPr>
          <w:trHeight w:val="177"/>
        </w:trPr>
        <w:tc>
          <w:tcPr>
            <w:tcW w:w="596" w:type="dxa"/>
            <w:vMerge w:val="restart"/>
            <w:vAlign w:val="center"/>
          </w:tcPr>
          <w:p w14:paraId="50ED14D5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vMerge w:val="restart"/>
            <w:vAlign w:val="center"/>
          </w:tcPr>
          <w:p w14:paraId="1E03B512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Лакоткань ЛКМ 0,15мм</w:t>
            </w:r>
          </w:p>
        </w:tc>
        <w:tc>
          <w:tcPr>
            <w:tcW w:w="6379" w:type="dxa"/>
            <w:vAlign w:val="center"/>
          </w:tcPr>
          <w:p w14:paraId="0F4628D1" w14:textId="1F06CF4A" w:rsidR="00992915" w:rsidRPr="006C1AD1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лакоткани - 141</w:t>
            </w:r>
          </w:p>
        </w:tc>
      </w:tr>
      <w:tr w:rsidR="00992915" w:rsidRPr="006C1AD1" w14:paraId="693934CC" w14:textId="77777777" w:rsidTr="00992915">
        <w:trPr>
          <w:trHeight w:val="195"/>
        </w:trPr>
        <w:tc>
          <w:tcPr>
            <w:tcW w:w="596" w:type="dxa"/>
            <w:vMerge/>
            <w:vAlign w:val="center"/>
          </w:tcPr>
          <w:p w14:paraId="65DAD5D5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74A28FE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3135F3C" w14:textId="57478892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Пропиточный лак – масляный</w:t>
            </w:r>
          </w:p>
        </w:tc>
      </w:tr>
      <w:tr w:rsidR="00992915" w:rsidRPr="006C1AD1" w14:paraId="38721CE2" w14:textId="77777777" w:rsidTr="00992915">
        <w:trPr>
          <w:trHeight w:val="126"/>
        </w:trPr>
        <w:tc>
          <w:tcPr>
            <w:tcW w:w="596" w:type="dxa"/>
            <w:vMerge/>
            <w:vAlign w:val="center"/>
          </w:tcPr>
          <w:p w14:paraId="7E5073F5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F7D6F98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A2F0225" w14:textId="4A455F74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Пропитываемая ткань - стеклянная</w:t>
            </w:r>
          </w:p>
        </w:tc>
      </w:tr>
      <w:tr w:rsidR="00992915" w:rsidRPr="006C1AD1" w14:paraId="7CFE58D8" w14:textId="77777777" w:rsidTr="00992915">
        <w:trPr>
          <w:trHeight w:val="135"/>
        </w:trPr>
        <w:tc>
          <w:tcPr>
            <w:tcW w:w="596" w:type="dxa"/>
            <w:vMerge/>
            <w:vAlign w:val="center"/>
          </w:tcPr>
          <w:p w14:paraId="18FAE4AD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C236DA7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6329156" w14:textId="1CD04D06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– обычного исполнения</w:t>
            </w:r>
          </w:p>
        </w:tc>
      </w:tr>
      <w:tr w:rsidR="00992915" w:rsidRPr="006C1AD1" w14:paraId="23A28772" w14:textId="77777777" w:rsidTr="00992915">
        <w:trPr>
          <w:trHeight w:val="135"/>
        </w:trPr>
        <w:tc>
          <w:tcPr>
            <w:tcW w:w="596" w:type="dxa"/>
            <w:vMerge/>
            <w:vAlign w:val="center"/>
          </w:tcPr>
          <w:p w14:paraId="347133AF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5D89ADC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1B9E568" w14:textId="508F1E38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 w:rsidRPr="00992915">
              <w:rPr>
                <w:sz w:val="24"/>
                <w:szCs w:val="24"/>
              </w:rPr>
              <w:t>Длительно-допустимая рабочая температура</w:t>
            </w:r>
            <w:r>
              <w:rPr>
                <w:sz w:val="24"/>
                <w:szCs w:val="24"/>
              </w:rPr>
              <w:t xml:space="preserve"> – до 120</w:t>
            </w:r>
            <w:r w:rsidRPr="00992915">
              <w:rPr>
                <w:sz w:val="24"/>
                <w:szCs w:val="24"/>
              </w:rPr>
              <w:t xml:space="preserve"> °С</w:t>
            </w:r>
          </w:p>
        </w:tc>
      </w:tr>
      <w:tr w:rsidR="00992915" w:rsidRPr="006C1AD1" w14:paraId="0E43AD06" w14:textId="77777777" w:rsidTr="00992915">
        <w:trPr>
          <w:trHeight w:val="225"/>
        </w:trPr>
        <w:tc>
          <w:tcPr>
            <w:tcW w:w="596" w:type="dxa"/>
            <w:vMerge/>
            <w:vAlign w:val="center"/>
          </w:tcPr>
          <w:p w14:paraId="7A3C6F52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B878529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90C7726" w14:textId="579EA02C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Толщина ткани – 0,15 мм</w:t>
            </w:r>
          </w:p>
        </w:tc>
      </w:tr>
      <w:tr w:rsidR="00992915" w:rsidRPr="006C1AD1" w14:paraId="3AA74FF8" w14:textId="77777777" w:rsidTr="00992915">
        <w:trPr>
          <w:trHeight w:val="315"/>
        </w:trPr>
        <w:tc>
          <w:tcPr>
            <w:tcW w:w="596" w:type="dxa"/>
            <w:vMerge/>
            <w:vAlign w:val="center"/>
          </w:tcPr>
          <w:p w14:paraId="760A8690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CD930FC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338F1F7" w14:textId="2C6D7607" w:rsidR="00992915" w:rsidRDefault="00992915" w:rsidP="0099291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рулона – 1000 мм</w:t>
            </w:r>
          </w:p>
        </w:tc>
      </w:tr>
      <w:tr w:rsidR="00992915" w:rsidRPr="006C1AD1" w14:paraId="28661B58" w14:textId="77777777" w:rsidTr="00323B07">
        <w:trPr>
          <w:trHeight w:val="105"/>
        </w:trPr>
        <w:tc>
          <w:tcPr>
            <w:tcW w:w="596" w:type="dxa"/>
            <w:vMerge w:val="restart"/>
            <w:vAlign w:val="center"/>
          </w:tcPr>
          <w:p w14:paraId="254D1064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vAlign w:val="center"/>
          </w:tcPr>
          <w:p w14:paraId="33E0F5D2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Бумага кабельная К-120</w:t>
            </w:r>
          </w:p>
        </w:tc>
        <w:tc>
          <w:tcPr>
            <w:tcW w:w="6379" w:type="dxa"/>
            <w:vAlign w:val="center"/>
          </w:tcPr>
          <w:p w14:paraId="58434976" w14:textId="390F5443" w:rsidR="00992915" w:rsidRPr="006C1AD1" w:rsidRDefault="00992915" w:rsidP="00323B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бумаги – К-120</w:t>
            </w:r>
          </w:p>
        </w:tc>
      </w:tr>
      <w:tr w:rsidR="00992915" w:rsidRPr="006C1AD1" w14:paraId="7A67B26D" w14:textId="77777777" w:rsidTr="00992915">
        <w:trPr>
          <w:trHeight w:val="105"/>
        </w:trPr>
        <w:tc>
          <w:tcPr>
            <w:tcW w:w="596" w:type="dxa"/>
            <w:vMerge/>
            <w:vAlign w:val="center"/>
          </w:tcPr>
          <w:p w14:paraId="3590747B" w14:textId="77777777" w:rsidR="00992915" w:rsidRPr="006C1AD1" w:rsidRDefault="00992915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1D1682E" w14:textId="77777777" w:rsidR="00992915" w:rsidRPr="006C1AD1" w:rsidRDefault="00992915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99669DA" w14:textId="123E8FB5" w:rsidR="00992915" w:rsidRDefault="00992915" w:rsidP="00992915">
            <w:pPr>
              <w:pStyle w:val="headertext"/>
              <w:spacing w:before="0" w:beforeAutospacing="0" w:after="0" w:afterAutospacing="0"/>
            </w:pPr>
            <w:r>
              <w:t>Толщина - 120</w:t>
            </w:r>
            <w:r>
              <w:t>±7</w:t>
            </w:r>
            <w:r w:rsidRPr="00992915">
              <w:t xml:space="preserve"> мкм</w:t>
            </w:r>
          </w:p>
        </w:tc>
      </w:tr>
      <w:tr w:rsidR="00323B07" w:rsidRPr="006C1AD1" w14:paraId="1DF51491" w14:textId="77777777" w:rsidTr="00992915">
        <w:trPr>
          <w:trHeight w:val="105"/>
        </w:trPr>
        <w:tc>
          <w:tcPr>
            <w:tcW w:w="596" w:type="dxa"/>
            <w:vMerge/>
            <w:vAlign w:val="center"/>
          </w:tcPr>
          <w:p w14:paraId="40027FE9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AF1EC0E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DF9A9D4" w14:textId="01CBE85C" w:rsidR="00323B07" w:rsidRPr="00323B07" w:rsidRDefault="00323B07" w:rsidP="00323B07">
            <w:pPr>
              <w:pStyle w:val="headertext"/>
              <w:rPr>
                <w:vertAlign w:val="superscript"/>
              </w:rPr>
            </w:pPr>
            <w:r w:rsidRPr="00323B07">
              <w:t>Плотность</w:t>
            </w:r>
            <w:r>
              <w:t xml:space="preserve"> - </w:t>
            </w:r>
            <w:r>
              <w:t>0,78±0,05</w:t>
            </w:r>
            <w:r w:rsidRPr="00323B07">
              <w:t xml:space="preserve"> г/см</w:t>
            </w:r>
            <w:r>
              <w:rPr>
                <w:vertAlign w:val="superscript"/>
              </w:rPr>
              <w:t>3</w:t>
            </w:r>
          </w:p>
        </w:tc>
      </w:tr>
      <w:tr w:rsidR="00323B07" w:rsidRPr="006C1AD1" w14:paraId="50E0AB57" w14:textId="77777777" w:rsidTr="00992915">
        <w:trPr>
          <w:trHeight w:val="105"/>
        </w:trPr>
        <w:tc>
          <w:tcPr>
            <w:tcW w:w="596" w:type="dxa"/>
            <w:vMerge/>
            <w:vAlign w:val="center"/>
          </w:tcPr>
          <w:p w14:paraId="10DB9515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2F300C6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F7183F8" w14:textId="5AD62EE7" w:rsidR="00323B07" w:rsidRPr="00323B07" w:rsidRDefault="00323B07" w:rsidP="00323B07">
            <w:pPr>
              <w:pStyle w:val="headertext"/>
            </w:pPr>
            <w:r>
              <w:t>Цвет – натуральное волокно</w:t>
            </w:r>
          </w:p>
        </w:tc>
      </w:tr>
      <w:tr w:rsidR="00323B07" w:rsidRPr="006C1AD1" w14:paraId="05B8321D" w14:textId="77777777" w:rsidTr="00992915">
        <w:trPr>
          <w:trHeight w:val="105"/>
        </w:trPr>
        <w:tc>
          <w:tcPr>
            <w:tcW w:w="596" w:type="dxa"/>
            <w:vMerge/>
            <w:vAlign w:val="center"/>
          </w:tcPr>
          <w:p w14:paraId="548207E9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B764EE3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4BD1AC1" w14:textId="3BC87515" w:rsidR="00323B07" w:rsidRDefault="00323B07" w:rsidP="00323B07">
            <w:pPr>
              <w:pStyle w:val="headertext"/>
            </w:pPr>
            <w:r>
              <w:t>Ширина рулона – 1000 мм</w:t>
            </w:r>
          </w:p>
        </w:tc>
      </w:tr>
      <w:tr w:rsidR="00323B07" w:rsidRPr="006C1AD1" w14:paraId="62E78C95" w14:textId="77777777" w:rsidTr="00323B07">
        <w:trPr>
          <w:trHeight w:val="570"/>
        </w:trPr>
        <w:tc>
          <w:tcPr>
            <w:tcW w:w="596" w:type="dxa"/>
            <w:vMerge w:val="restart"/>
            <w:vAlign w:val="center"/>
          </w:tcPr>
          <w:p w14:paraId="7033D2E3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vAlign w:val="center"/>
          </w:tcPr>
          <w:p w14:paraId="7B50ED1C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Бумага крепированная ЭКТМ</w:t>
            </w:r>
          </w:p>
        </w:tc>
        <w:tc>
          <w:tcPr>
            <w:tcW w:w="6379" w:type="dxa"/>
            <w:vAlign w:val="center"/>
          </w:tcPr>
          <w:p w14:paraId="6AA54F7E" w14:textId="3AB55E7F" w:rsidR="00323B07" w:rsidRPr="006C1AD1" w:rsidRDefault="00323B07" w:rsidP="00323B07">
            <w:pPr>
              <w:pStyle w:val="formattext"/>
            </w:pPr>
            <w:r>
              <w:t>К</w:t>
            </w:r>
            <w:r>
              <w:t>репированн</w:t>
            </w:r>
            <w:r>
              <w:t>ая</w:t>
            </w:r>
            <w:r>
              <w:t xml:space="preserve"> электроизоляционн</w:t>
            </w:r>
            <w:r>
              <w:t>ая</w:t>
            </w:r>
            <w:r>
              <w:t xml:space="preserve"> бумаг</w:t>
            </w:r>
            <w:r>
              <w:t>а</w:t>
            </w:r>
            <w:r>
              <w:t xml:space="preserve"> для трансформаторов с масляным заполнением</w:t>
            </w:r>
            <w:r>
              <w:t xml:space="preserve"> - ЭКТМ</w:t>
            </w:r>
          </w:p>
        </w:tc>
      </w:tr>
      <w:tr w:rsidR="00323B07" w:rsidRPr="006C1AD1" w14:paraId="786E3A04" w14:textId="77777777" w:rsidTr="00323B07">
        <w:trPr>
          <w:trHeight w:val="570"/>
        </w:trPr>
        <w:tc>
          <w:tcPr>
            <w:tcW w:w="596" w:type="dxa"/>
            <w:vMerge/>
            <w:vAlign w:val="center"/>
          </w:tcPr>
          <w:p w14:paraId="59FEBFCB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D10C1B0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6E348D7" w14:textId="59206A5F" w:rsidR="00323B07" w:rsidRDefault="00323B07" w:rsidP="00323B07">
            <w:pPr>
              <w:pStyle w:val="formattext"/>
            </w:pPr>
            <w:r w:rsidRPr="00323B07">
              <w:t>Электрическая прочность в трансформаторном масле при температуре (90±5) °С, не менее</w:t>
            </w:r>
            <w:r>
              <w:t xml:space="preserve"> – 30 </w:t>
            </w:r>
            <w:r w:rsidRPr="00323B07">
              <w:t>кВ/мм</w:t>
            </w:r>
          </w:p>
        </w:tc>
      </w:tr>
      <w:tr w:rsidR="00323B07" w:rsidRPr="006C1AD1" w14:paraId="1ADFC034" w14:textId="77777777" w:rsidTr="00323B07">
        <w:trPr>
          <w:trHeight w:val="225"/>
        </w:trPr>
        <w:tc>
          <w:tcPr>
            <w:tcW w:w="596" w:type="dxa"/>
            <w:vMerge/>
            <w:vAlign w:val="center"/>
          </w:tcPr>
          <w:p w14:paraId="00B70B15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930DB1B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252504F" w14:textId="33CC4CFA" w:rsidR="00323B07" w:rsidRDefault="00323B07" w:rsidP="00323B07">
            <w:pPr>
              <w:ind w:firstLine="0"/>
              <w:jc w:val="left"/>
            </w:pPr>
            <w:r>
              <w:rPr>
                <w:sz w:val="24"/>
                <w:szCs w:val="24"/>
              </w:rPr>
              <w:t>Ширина рулона – 1000 мм</w:t>
            </w:r>
          </w:p>
        </w:tc>
      </w:tr>
      <w:tr w:rsidR="00323B07" w:rsidRPr="006C1AD1" w14:paraId="28830B62" w14:textId="77777777" w:rsidTr="00323B07">
        <w:trPr>
          <w:trHeight w:val="300"/>
        </w:trPr>
        <w:tc>
          <w:tcPr>
            <w:tcW w:w="596" w:type="dxa"/>
            <w:vMerge/>
            <w:vAlign w:val="center"/>
          </w:tcPr>
          <w:p w14:paraId="031C1AC2" w14:textId="77777777" w:rsidR="00323B07" w:rsidRPr="006C1AD1" w:rsidRDefault="00323B07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83B3E2B" w14:textId="77777777" w:rsidR="00323B07" w:rsidRPr="006C1AD1" w:rsidRDefault="00323B07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3CCF295" w14:textId="219E3A8F" w:rsidR="00323B07" w:rsidRDefault="00323B07" w:rsidP="00323B07">
            <w:pPr>
              <w:ind w:firstLine="0"/>
              <w:jc w:val="left"/>
              <w:rPr>
                <w:sz w:val="24"/>
                <w:szCs w:val="24"/>
              </w:rPr>
            </w:pPr>
            <w:r w:rsidRPr="00323B07">
              <w:rPr>
                <w:sz w:val="24"/>
                <w:szCs w:val="24"/>
              </w:rPr>
              <w:t>Толщина</w:t>
            </w:r>
            <w:r>
              <w:rPr>
                <w:sz w:val="24"/>
                <w:szCs w:val="24"/>
              </w:rPr>
              <w:t xml:space="preserve"> - </w:t>
            </w:r>
            <w:r w:rsidRPr="00323B07">
              <w:rPr>
                <w:sz w:val="24"/>
                <w:szCs w:val="24"/>
              </w:rPr>
              <w:t>0,44±0,09</w:t>
            </w:r>
            <w:r>
              <w:rPr>
                <w:sz w:val="24"/>
                <w:szCs w:val="24"/>
              </w:rPr>
              <w:t xml:space="preserve"> </w:t>
            </w:r>
            <w:r w:rsidRPr="00323B07">
              <w:rPr>
                <w:sz w:val="24"/>
                <w:szCs w:val="24"/>
              </w:rPr>
              <w:t>мм</w:t>
            </w:r>
          </w:p>
        </w:tc>
      </w:tr>
      <w:tr w:rsidR="005765D9" w:rsidRPr="006C1AD1" w14:paraId="0E5732EF" w14:textId="77777777" w:rsidTr="005765D9">
        <w:trPr>
          <w:trHeight w:val="150"/>
        </w:trPr>
        <w:tc>
          <w:tcPr>
            <w:tcW w:w="596" w:type="dxa"/>
            <w:vMerge w:val="restart"/>
            <w:vAlign w:val="center"/>
          </w:tcPr>
          <w:p w14:paraId="68091AF9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  <w:vAlign w:val="center"/>
          </w:tcPr>
          <w:p w14:paraId="41C15DC6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Трубка ТЭТС-ПМ 10/0,9</w:t>
            </w:r>
          </w:p>
        </w:tc>
        <w:tc>
          <w:tcPr>
            <w:tcW w:w="6379" w:type="dxa"/>
            <w:vAlign w:val="center"/>
          </w:tcPr>
          <w:p w14:paraId="32374B79" w14:textId="73BFD02A" w:rsidR="005765D9" w:rsidRPr="006C1AD1" w:rsidRDefault="005765D9" w:rsidP="00F03803">
            <w:pPr>
              <w:ind w:firstLine="0"/>
              <w:jc w:val="left"/>
              <w:rPr>
                <w:sz w:val="24"/>
                <w:szCs w:val="24"/>
              </w:rPr>
            </w:pPr>
            <w:r w:rsidRPr="00D405C1">
              <w:rPr>
                <w:sz w:val="24"/>
                <w:szCs w:val="24"/>
              </w:rPr>
              <w:t>ТУ ВИГЕ.754178.034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</w:tr>
      <w:tr w:rsidR="005765D9" w:rsidRPr="006C1AD1" w14:paraId="32B27461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2EBB5401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3928938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7A727E7" w14:textId="367B23EB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F03803">
              <w:rPr>
                <w:color w:val="000000"/>
                <w:sz w:val="24"/>
                <w:szCs w:val="24"/>
              </w:rPr>
              <w:t>ля изоляции выводных и монтажных проводов электрооборудования, токоведущих элементов различных электротехнических устройств</w:t>
            </w:r>
          </w:p>
        </w:tc>
      </w:tr>
      <w:tr w:rsidR="00F03803" w:rsidRPr="006C1AD1" w14:paraId="39CF8BCD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4A01A996" w14:textId="77777777" w:rsidR="00F03803" w:rsidRPr="006C1AD1" w:rsidRDefault="00F03803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CD3B7D5" w14:textId="77777777" w:rsidR="00F03803" w:rsidRPr="006C1AD1" w:rsidRDefault="00F03803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1404624" w14:textId="67E57E9E" w:rsidR="00F03803" w:rsidRDefault="00F03803" w:rsidP="00BC04E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Особенности конструкции - армированные, с </w:t>
            </w:r>
            <w:r w:rsidRPr="00652FD1">
              <w:rPr>
                <w:color w:val="000000"/>
                <w:sz w:val="24"/>
                <w:szCs w:val="24"/>
              </w:rPr>
              <w:t>повышенн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652FD1">
              <w:rPr>
                <w:color w:val="000000"/>
                <w:sz w:val="24"/>
                <w:szCs w:val="24"/>
              </w:rPr>
              <w:t xml:space="preserve"> термостойкост</w:t>
            </w:r>
            <w:r w:rsidR="00BC04E3">
              <w:rPr>
                <w:color w:val="000000"/>
                <w:sz w:val="24"/>
                <w:szCs w:val="24"/>
              </w:rPr>
              <w:t>ью</w:t>
            </w:r>
            <w:r w:rsidRPr="00652FD1">
              <w:rPr>
                <w:color w:val="000000"/>
                <w:sz w:val="24"/>
                <w:szCs w:val="24"/>
              </w:rPr>
              <w:t xml:space="preserve"> и стойкостью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52FD1">
              <w:rPr>
                <w:color w:val="000000"/>
                <w:sz w:val="24"/>
                <w:szCs w:val="24"/>
              </w:rPr>
              <w:t>к пропиточным электроизоляционным лакам на органических растворителях и маслам</w:t>
            </w:r>
          </w:p>
        </w:tc>
      </w:tr>
      <w:tr w:rsidR="005765D9" w:rsidRPr="006C1AD1" w14:paraId="044FC382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6A525EF2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5114F70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421809D" w14:textId="6F8B7E22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Внутренний диаметр - </w:t>
            </w:r>
            <w:r w:rsidR="005765D9">
              <w:rPr>
                <w:color w:val="000000"/>
                <w:sz w:val="24"/>
                <w:szCs w:val="24"/>
              </w:rPr>
              <w:t>10 мм</w:t>
            </w:r>
          </w:p>
        </w:tc>
      </w:tr>
      <w:tr w:rsidR="005765D9" w:rsidRPr="006C1AD1" w14:paraId="03AEC0A3" w14:textId="77777777" w:rsidTr="005765D9">
        <w:trPr>
          <w:trHeight w:val="165"/>
        </w:trPr>
        <w:tc>
          <w:tcPr>
            <w:tcW w:w="596" w:type="dxa"/>
            <w:vMerge/>
            <w:vAlign w:val="center"/>
          </w:tcPr>
          <w:p w14:paraId="0F44AA4C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845DACF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AE80FB1" w14:textId="68C5E9B5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Толщина стенки - </w:t>
            </w:r>
            <w:r w:rsidR="005765D9">
              <w:rPr>
                <w:color w:val="000000"/>
                <w:sz w:val="24"/>
                <w:szCs w:val="24"/>
              </w:rPr>
              <w:t>0,9 мм</w:t>
            </w:r>
          </w:p>
        </w:tc>
      </w:tr>
      <w:tr w:rsidR="005765D9" w:rsidRPr="006C1AD1" w14:paraId="1E3FD832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41896BD6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FFACF27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E9DFE9" w14:textId="6E13393C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– до </w:t>
            </w:r>
            <w:r w:rsidR="005765D9" w:rsidRPr="00A27C6F">
              <w:rPr>
                <w:color w:val="000000"/>
                <w:sz w:val="24"/>
                <w:szCs w:val="24"/>
              </w:rPr>
              <w:t>690 В</w:t>
            </w:r>
          </w:p>
        </w:tc>
      </w:tr>
      <w:tr w:rsidR="005765D9" w:rsidRPr="006C1AD1" w14:paraId="695A1DD2" w14:textId="77777777" w:rsidTr="005765D9">
        <w:trPr>
          <w:trHeight w:val="150"/>
        </w:trPr>
        <w:tc>
          <w:tcPr>
            <w:tcW w:w="596" w:type="dxa"/>
            <w:vMerge/>
            <w:vAlign w:val="center"/>
          </w:tcPr>
          <w:p w14:paraId="3B4C1643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0FED97C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BEA5F62" w14:textId="57B977C8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 в исходном состоянии  - 6 кВ</w:t>
            </w:r>
          </w:p>
        </w:tc>
      </w:tr>
      <w:tr w:rsidR="005765D9" w:rsidRPr="006C1AD1" w14:paraId="34E4B501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19E0E756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4178ADB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636F1BC" w14:textId="7DDBC817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 w:rsidRPr="00F03803">
              <w:rPr>
                <w:color w:val="000000"/>
                <w:sz w:val="24"/>
                <w:szCs w:val="24"/>
              </w:rPr>
              <w:t xml:space="preserve">Разрывная прочность </w:t>
            </w:r>
            <w:r>
              <w:rPr>
                <w:color w:val="000000"/>
                <w:sz w:val="24"/>
                <w:szCs w:val="24"/>
              </w:rPr>
              <w:t xml:space="preserve"> - 780 Н</w:t>
            </w:r>
          </w:p>
        </w:tc>
      </w:tr>
      <w:tr w:rsidR="005765D9" w:rsidRPr="006C1AD1" w14:paraId="34DF5C43" w14:textId="77777777" w:rsidTr="005765D9">
        <w:trPr>
          <w:trHeight w:val="165"/>
        </w:trPr>
        <w:tc>
          <w:tcPr>
            <w:tcW w:w="596" w:type="dxa"/>
            <w:vMerge/>
            <w:vAlign w:val="center"/>
          </w:tcPr>
          <w:p w14:paraId="523D5DFE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74BBF07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FEC3CA5" w14:textId="6EBB0CD8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эксплуатации:</w:t>
            </w:r>
            <w:r w:rsidR="005765D9" w:rsidRPr="00652FD1">
              <w:rPr>
                <w:color w:val="000000"/>
                <w:sz w:val="24"/>
                <w:szCs w:val="24"/>
              </w:rPr>
              <w:t xml:space="preserve">от </w:t>
            </w:r>
            <w:r w:rsidR="005765D9">
              <w:rPr>
                <w:color w:val="000000"/>
                <w:sz w:val="24"/>
                <w:szCs w:val="24"/>
              </w:rPr>
              <w:t>–60</w:t>
            </w:r>
            <w:r w:rsidR="005765D9" w:rsidRPr="00652FD1">
              <w:rPr>
                <w:color w:val="000000"/>
                <w:sz w:val="24"/>
                <w:szCs w:val="24"/>
              </w:rPr>
              <w:t xml:space="preserve"> до +</w:t>
            </w:r>
            <w:r w:rsidR="005765D9">
              <w:rPr>
                <w:color w:val="000000"/>
                <w:sz w:val="24"/>
                <w:szCs w:val="24"/>
              </w:rPr>
              <w:t>250</w:t>
            </w:r>
            <w:r w:rsidR="005765D9" w:rsidRPr="00652FD1">
              <w:rPr>
                <w:color w:val="000000"/>
                <w:sz w:val="24"/>
                <w:szCs w:val="24"/>
              </w:rPr>
              <w:t xml:space="preserve"> °C</w:t>
            </w:r>
          </w:p>
        </w:tc>
      </w:tr>
      <w:tr w:rsidR="005765D9" w:rsidRPr="006C1AD1" w14:paraId="4401C2D6" w14:textId="77777777" w:rsidTr="005765D9">
        <w:trPr>
          <w:trHeight w:val="150"/>
        </w:trPr>
        <w:tc>
          <w:tcPr>
            <w:tcW w:w="596" w:type="dxa"/>
            <w:vMerge w:val="restart"/>
            <w:vAlign w:val="center"/>
          </w:tcPr>
          <w:p w14:paraId="4249A35C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  <w:r w:rsidRPr="006C1AD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  <w:vAlign w:val="center"/>
          </w:tcPr>
          <w:p w14:paraId="6FA7DC4B" w14:textId="77777777" w:rsidR="005765D9" w:rsidRPr="006C1AD1" w:rsidRDefault="005765D9" w:rsidP="005765D9">
            <w:pPr>
              <w:ind w:firstLine="0"/>
              <w:jc w:val="left"/>
              <w:rPr>
                <w:sz w:val="24"/>
                <w:szCs w:val="24"/>
              </w:rPr>
            </w:pPr>
            <w:r w:rsidRPr="006C1AD1">
              <w:rPr>
                <w:sz w:val="24"/>
                <w:szCs w:val="24"/>
              </w:rPr>
              <w:t>Трубка ТЭТС-ПМ 6/0,8</w:t>
            </w:r>
          </w:p>
        </w:tc>
        <w:tc>
          <w:tcPr>
            <w:tcW w:w="6379" w:type="dxa"/>
            <w:vAlign w:val="center"/>
          </w:tcPr>
          <w:p w14:paraId="15BB0D81" w14:textId="1C46C802" w:rsidR="005765D9" w:rsidRPr="006C1AD1" w:rsidRDefault="005765D9" w:rsidP="00F03803">
            <w:pPr>
              <w:ind w:firstLine="0"/>
              <w:jc w:val="left"/>
              <w:rPr>
                <w:sz w:val="24"/>
                <w:szCs w:val="24"/>
              </w:rPr>
            </w:pPr>
            <w:r w:rsidRPr="00D405C1">
              <w:rPr>
                <w:sz w:val="24"/>
                <w:szCs w:val="24"/>
              </w:rPr>
              <w:t>ТУ ВИГЕ.754178.034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</w:tr>
      <w:tr w:rsidR="005765D9" w:rsidRPr="006C1AD1" w14:paraId="3E1CE532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6D26FF49" w14:textId="77777777" w:rsidR="005765D9" w:rsidRPr="006C1AD1" w:rsidRDefault="005765D9" w:rsidP="005765D9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1C7A53" w14:textId="77777777" w:rsidR="005765D9" w:rsidRPr="006C1AD1" w:rsidRDefault="005765D9" w:rsidP="005765D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B8D7DB9" w14:textId="104CCBE4" w:rsidR="005765D9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F03803">
              <w:rPr>
                <w:color w:val="000000"/>
                <w:sz w:val="24"/>
                <w:szCs w:val="24"/>
              </w:rPr>
              <w:t>ля изоляции выводных и монтажных проводов электрооборудования, токоведущих элементов различных электротехнических устройств</w:t>
            </w:r>
          </w:p>
        </w:tc>
      </w:tr>
      <w:tr w:rsidR="00F03803" w:rsidRPr="006C1AD1" w14:paraId="2DD49B83" w14:textId="77777777" w:rsidTr="005765D9">
        <w:trPr>
          <w:trHeight w:val="111"/>
        </w:trPr>
        <w:tc>
          <w:tcPr>
            <w:tcW w:w="596" w:type="dxa"/>
            <w:vMerge/>
            <w:vAlign w:val="center"/>
          </w:tcPr>
          <w:p w14:paraId="2DC551AC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5DB0995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F0B414A" w14:textId="0FE3F996" w:rsidR="00F03803" w:rsidRDefault="00F03803" w:rsidP="00BC04E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Особенности конструкции - армированные, с </w:t>
            </w:r>
            <w:r w:rsidRPr="00652FD1">
              <w:rPr>
                <w:color w:val="000000"/>
                <w:sz w:val="24"/>
                <w:szCs w:val="24"/>
              </w:rPr>
              <w:t>повышенн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652FD1">
              <w:rPr>
                <w:color w:val="000000"/>
                <w:sz w:val="24"/>
                <w:szCs w:val="24"/>
              </w:rPr>
              <w:t xml:space="preserve"> термостойкост</w:t>
            </w:r>
            <w:r w:rsidR="00BC04E3">
              <w:rPr>
                <w:color w:val="000000"/>
                <w:sz w:val="24"/>
                <w:szCs w:val="24"/>
              </w:rPr>
              <w:t>ью</w:t>
            </w:r>
            <w:r w:rsidRPr="00652FD1">
              <w:rPr>
                <w:color w:val="000000"/>
                <w:sz w:val="24"/>
                <w:szCs w:val="24"/>
              </w:rPr>
              <w:t xml:space="preserve"> и стойкостью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52FD1">
              <w:rPr>
                <w:color w:val="000000"/>
                <w:sz w:val="24"/>
                <w:szCs w:val="24"/>
              </w:rPr>
              <w:t>к пропиточным электроизоляционным лакам на органических растворителях и маслам</w:t>
            </w:r>
          </w:p>
        </w:tc>
      </w:tr>
      <w:tr w:rsidR="00F03803" w:rsidRPr="006C1AD1" w14:paraId="7B56B29C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35E6AE4F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DB9CFC2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0C643520" w14:textId="6A140E3B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Внутренний диаметр - 6 мм</w:t>
            </w:r>
          </w:p>
        </w:tc>
      </w:tr>
      <w:tr w:rsidR="00F03803" w:rsidRPr="006C1AD1" w14:paraId="3C5C637D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0971350E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70D16C7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C2FAF14" w14:textId="53666619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Толщина стенки - 0,8 мм</w:t>
            </w:r>
          </w:p>
        </w:tc>
      </w:tr>
      <w:tr w:rsidR="00F03803" w:rsidRPr="006C1AD1" w14:paraId="5B149011" w14:textId="77777777" w:rsidTr="005765D9">
        <w:trPr>
          <w:trHeight w:val="96"/>
        </w:trPr>
        <w:tc>
          <w:tcPr>
            <w:tcW w:w="596" w:type="dxa"/>
            <w:vMerge/>
            <w:vAlign w:val="center"/>
          </w:tcPr>
          <w:p w14:paraId="23943CF3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F2EE1A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AA51B48" w14:textId="7CFD8B34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– до </w:t>
            </w:r>
            <w:r w:rsidRPr="00A27C6F">
              <w:rPr>
                <w:color w:val="000000"/>
                <w:sz w:val="24"/>
                <w:szCs w:val="24"/>
              </w:rPr>
              <w:t>690 В</w:t>
            </w:r>
          </w:p>
        </w:tc>
      </w:tr>
      <w:tr w:rsidR="00F03803" w:rsidRPr="006C1AD1" w14:paraId="61569C17" w14:textId="77777777" w:rsidTr="005765D9">
        <w:trPr>
          <w:trHeight w:val="135"/>
        </w:trPr>
        <w:tc>
          <w:tcPr>
            <w:tcW w:w="596" w:type="dxa"/>
            <w:vMerge/>
            <w:vAlign w:val="center"/>
          </w:tcPr>
          <w:p w14:paraId="4536D437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37829FB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3EF6085" w14:textId="083DB863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 в исходном состоянии</w:t>
            </w:r>
            <w:r>
              <w:rPr>
                <w:color w:val="000000"/>
                <w:sz w:val="24"/>
                <w:szCs w:val="24"/>
              </w:rPr>
              <w:t xml:space="preserve">  - 6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</w:p>
        </w:tc>
      </w:tr>
      <w:tr w:rsidR="00F03803" w:rsidRPr="006C1AD1" w14:paraId="53E3BE92" w14:textId="77777777" w:rsidTr="005765D9">
        <w:trPr>
          <w:trHeight w:val="126"/>
        </w:trPr>
        <w:tc>
          <w:tcPr>
            <w:tcW w:w="596" w:type="dxa"/>
            <w:vMerge/>
            <w:vAlign w:val="center"/>
          </w:tcPr>
          <w:p w14:paraId="4425800E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DAE68F5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6FD70F8" w14:textId="77E57FA6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 w:rsidRPr="00F03803">
              <w:rPr>
                <w:color w:val="000000"/>
                <w:sz w:val="24"/>
                <w:szCs w:val="24"/>
              </w:rPr>
              <w:t xml:space="preserve">Разрывная прочность 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588</w:t>
            </w:r>
            <w:r>
              <w:rPr>
                <w:color w:val="000000"/>
                <w:sz w:val="24"/>
                <w:szCs w:val="24"/>
              </w:rPr>
              <w:t xml:space="preserve"> Н</w:t>
            </w:r>
          </w:p>
        </w:tc>
      </w:tr>
      <w:tr w:rsidR="00F03803" w:rsidRPr="006C1AD1" w14:paraId="5FFBCF66" w14:textId="77777777" w:rsidTr="005765D9">
        <w:trPr>
          <w:trHeight w:val="150"/>
        </w:trPr>
        <w:tc>
          <w:tcPr>
            <w:tcW w:w="596" w:type="dxa"/>
            <w:vMerge/>
            <w:vAlign w:val="center"/>
          </w:tcPr>
          <w:p w14:paraId="0D90EA05" w14:textId="77777777" w:rsidR="00F03803" w:rsidRPr="006C1AD1" w:rsidRDefault="00F03803" w:rsidP="00F03803">
            <w:pPr>
              <w:ind w:left="83" w:hanging="8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B6E742C" w14:textId="77777777" w:rsidR="00F03803" w:rsidRPr="006C1AD1" w:rsidRDefault="00F03803" w:rsidP="00F038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76B71DC" w14:textId="7FA2CD7A" w:rsidR="00F03803" w:rsidRPr="006C1AD1" w:rsidRDefault="00F03803" w:rsidP="00F03803">
            <w:pPr>
              <w:ind w:firstLine="0"/>
              <w:jc w:val="left"/>
              <w:rPr>
                <w:sz w:val="24"/>
                <w:szCs w:val="24"/>
              </w:rPr>
            </w:pPr>
            <w:r w:rsidRPr="00A27C6F">
              <w:rPr>
                <w:color w:val="000000"/>
                <w:sz w:val="24"/>
                <w:szCs w:val="24"/>
              </w:rPr>
              <w:t>Температура эксплуатации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27C6F">
              <w:rPr>
                <w:color w:val="000000"/>
                <w:sz w:val="24"/>
                <w:szCs w:val="24"/>
              </w:rPr>
              <w:t xml:space="preserve"> </w:t>
            </w:r>
            <w:r w:rsidRPr="00652FD1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>–60</w:t>
            </w:r>
            <w:r w:rsidRPr="00652FD1">
              <w:rPr>
                <w:color w:val="000000"/>
                <w:sz w:val="24"/>
                <w:szCs w:val="24"/>
              </w:rPr>
              <w:t xml:space="preserve"> до +</w:t>
            </w:r>
            <w:r>
              <w:rPr>
                <w:color w:val="000000"/>
                <w:sz w:val="24"/>
                <w:szCs w:val="24"/>
              </w:rPr>
              <w:t>250</w:t>
            </w:r>
            <w:r w:rsidRPr="00652FD1">
              <w:rPr>
                <w:color w:val="000000"/>
                <w:sz w:val="24"/>
                <w:szCs w:val="24"/>
              </w:rPr>
              <w:t xml:space="preserve"> °C</w:t>
            </w:r>
          </w:p>
        </w:tc>
      </w:tr>
    </w:tbl>
    <w:p w14:paraId="4668B7BA" w14:textId="77777777" w:rsidR="008E0B5F" w:rsidRDefault="008E0B5F" w:rsidP="008E0B5F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</w:p>
    <w:p w14:paraId="3A5D44AB" w14:textId="77777777" w:rsidR="008E0B5F" w:rsidRDefault="008E0B5F" w:rsidP="00225F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14:paraId="272035C1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9BAFA98" w14:textId="77777777" w:rsidR="00646F45" w:rsidRDefault="00646F45" w:rsidP="00225FAE">
      <w:pPr>
        <w:pStyle w:val="ad"/>
        <w:numPr>
          <w:ilvl w:val="2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52C45A7" w14:textId="77777777" w:rsidR="00646F45" w:rsidRDefault="00646F45" w:rsidP="00225FAE">
      <w:pPr>
        <w:pStyle w:val="ad"/>
        <w:numPr>
          <w:ilvl w:val="2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14:paraId="7E78E67D" w14:textId="77777777" w:rsidR="00646F45" w:rsidRPr="00225FAE" w:rsidRDefault="00225FAE" w:rsidP="00225FAE">
      <w:pPr>
        <w:numPr>
          <w:ilvl w:val="2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Н</w:t>
      </w:r>
      <w:r w:rsidRPr="00225FAE">
        <w:rPr>
          <w:sz w:val="24"/>
          <w:szCs w:val="24"/>
        </w:rPr>
        <w:t xml:space="preserve">аличие заключения о соответствии требованиям документам, устанавливающим требования к качеству и экологической безопасности продукции. </w:t>
      </w:r>
      <w:r w:rsidR="00646F45" w:rsidRPr="00225FAE">
        <w:rPr>
          <w:sz w:val="24"/>
          <w:szCs w:val="24"/>
        </w:rPr>
        <w:t xml:space="preserve"> </w:t>
      </w:r>
    </w:p>
    <w:p w14:paraId="7F2F4CE8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225FAE">
        <w:rPr>
          <w:sz w:val="24"/>
          <w:szCs w:val="24"/>
        </w:rPr>
        <w:t xml:space="preserve">филиала </w:t>
      </w:r>
      <w:r>
        <w:rPr>
          <w:sz w:val="24"/>
          <w:szCs w:val="24"/>
        </w:rPr>
        <w:t>ПАО «</w:t>
      </w:r>
      <w:r w:rsidR="00715644">
        <w:rPr>
          <w:sz w:val="24"/>
          <w:szCs w:val="24"/>
        </w:rPr>
        <w:t>Россети Центра</w:t>
      </w:r>
      <w:r>
        <w:rPr>
          <w:sz w:val="24"/>
          <w:szCs w:val="24"/>
        </w:rPr>
        <w:t>»</w:t>
      </w:r>
      <w:r w:rsidR="00225FAE">
        <w:rPr>
          <w:sz w:val="24"/>
          <w:szCs w:val="24"/>
        </w:rPr>
        <w:t>-«Белгородэнерго»</w:t>
      </w:r>
      <w:r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54A65817" w14:textId="1B4B6257" w:rsidR="00646F45" w:rsidRDefault="00646F45" w:rsidP="00225FAE">
      <w:pPr>
        <w:pStyle w:val="ad"/>
        <w:numPr>
          <w:ilvl w:val="1"/>
          <w:numId w:val="3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3608574F" w14:textId="4E4387E9" w:rsidR="00A56258" w:rsidRDefault="00A56258" w:rsidP="00A56258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56258">
        <w:rPr>
          <w:sz w:val="24"/>
          <w:szCs w:val="24"/>
        </w:rPr>
        <w:t>- ГОСТ 2824-86</w:t>
      </w:r>
      <w:r w:rsidR="009156C5">
        <w:rPr>
          <w:sz w:val="24"/>
          <w:szCs w:val="24"/>
        </w:rPr>
        <w:t xml:space="preserve"> «</w:t>
      </w:r>
      <w:r w:rsidRPr="00A56258">
        <w:rPr>
          <w:sz w:val="24"/>
          <w:szCs w:val="24"/>
        </w:rPr>
        <w:t>Картон электроиз</w:t>
      </w:r>
      <w:r w:rsidR="009156C5">
        <w:rPr>
          <w:sz w:val="24"/>
          <w:szCs w:val="24"/>
        </w:rPr>
        <w:t>оляционный. Технические условия»</w:t>
      </w:r>
      <w:r>
        <w:rPr>
          <w:sz w:val="24"/>
          <w:szCs w:val="24"/>
        </w:rPr>
        <w:t>;</w:t>
      </w:r>
    </w:p>
    <w:p w14:paraId="51ECACC9" w14:textId="648950D0" w:rsidR="00B00109" w:rsidRDefault="00B00109" w:rsidP="00A56258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ГОСТ 28034-89</w:t>
      </w:r>
      <w:r w:rsidR="005765D9">
        <w:rPr>
          <w:color w:val="000000"/>
          <w:sz w:val="24"/>
          <w:szCs w:val="24"/>
        </w:rPr>
        <w:t xml:space="preserve"> «</w:t>
      </w:r>
      <w:r w:rsidR="005765D9" w:rsidRPr="005765D9">
        <w:rPr>
          <w:color w:val="000000"/>
          <w:sz w:val="24"/>
          <w:szCs w:val="24"/>
        </w:rPr>
        <w:t>Лакоткани электроизоляционные. Общие технические требования</w:t>
      </w:r>
      <w:r w:rsidR="005765D9">
        <w:rPr>
          <w:color w:val="000000"/>
          <w:sz w:val="24"/>
          <w:szCs w:val="24"/>
        </w:rPr>
        <w:t>»</w:t>
      </w:r>
      <w:r w:rsidR="00992915">
        <w:rPr>
          <w:color w:val="000000"/>
          <w:sz w:val="24"/>
          <w:szCs w:val="24"/>
        </w:rPr>
        <w:t>;</w:t>
      </w:r>
    </w:p>
    <w:p w14:paraId="3B32A68C" w14:textId="55204072" w:rsidR="009156C5" w:rsidRDefault="009156C5" w:rsidP="00992915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992915">
        <w:rPr>
          <w:color w:val="000000"/>
          <w:sz w:val="24"/>
          <w:szCs w:val="24"/>
        </w:rPr>
        <w:t xml:space="preserve"> </w:t>
      </w:r>
      <w:r w:rsidRPr="00A27C6F">
        <w:rPr>
          <w:sz w:val="24"/>
          <w:szCs w:val="24"/>
        </w:rPr>
        <w:t>ГОСТ 23436-83</w:t>
      </w:r>
      <w:r w:rsidR="00992915">
        <w:rPr>
          <w:sz w:val="24"/>
          <w:szCs w:val="24"/>
        </w:rPr>
        <w:t xml:space="preserve"> «Б</w:t>
      </w:r>
      <w:r w:rsidR="00992915" w:rsidRPr="00992915">
        <w:rPr>
          <w:sz w:val="24"/>
          <w:szCs w:val="24"/>
        </w:rPr>
        <w:t>умага кабельная для изоляции силовых кабелей</w:t>
      </w:r>
      <w:r w:rsidR="00992915">
        <w:rPr>
          <w:sz w:val="24"/>
          <w:szCs w:val="24"/>
        </w:rPr>
        <w:t xml:space="preserve"> </w:t>
      </w:r>
      <w:r w:rsidR="00992915" w:rsidRPr="00992915">
        <w:rPr>
          <w:sz w:val="24"/>
          <w:szCs w:val="24"/>
        </w:rPr>
        <w:t>на напряжение до 35 к</w:t>
      </w:r>
      <w:r w:rsidR="00992915">
        <w:rPr>
          <w:sz w:val="24"/>
          <w:szCs w:val="24"/>
        </w:rPr>
        <w:t xml:space="preserve">В </w:t>
      </w:r>
      <w:r w:rsidR="00992915" w:rsidRPr="00992915">
        <w:rPr>
          <w:sz w:val="24"/>
          <w:szCs w:val="24"/>
        </w:rPr>
        <w:t>включительно</w:t>
      </w:r>
      <w:r w:rsidR="00992915">
        <w:rPr>
          <w:sz w:val="24"/>
          <w:szCs w:val="24"/>
        </w:rPr>
        <w:t>»;</w:t>
      </w:r>
    </w:p>
    <w:p w14:paraId="0B68184F" w14:textId="50E5BDF0" w:rsidR="009156C5" w:rsidRPr="00A56258" w:rsidRDefault="009156C5" w:rsidP="00A56258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7C6F">
        <w:rPr>
          <w:sz w:val="24"/>
          <w:szCs w:val="24"/>
        </w:rPr>
        <w:t xml:space="preserve">ГОСТ </w:t>
      </w:r>
      <w:r>
        <w:rPr>
          <w:sz w:val="24"/>
          <w:szCs w:val="24"/>
        </w:rPr>
        <w:t>12769</w:t>
      </w:r>
      <w:r w:rsidRPr="00A27C6F">
        <w:rPr>
          <w:sz w:val="24"/>
          <w:szCs w:val="24"/>
        </w:rPr>
        <w:t>-8</w:t>
      </w:r>
      <w:r>
        <w:rPr>
          <w:sz w:val="24"/>
          <w:szCs w:val="24"/>
        </w:rPr>
        <w:t>5</w:t>
      </w:r>
      <w:r w:rsidR="00323B07">
        <w:rPr>
          <w:sz w:val="24"/>
          <w:szCs w:val="24"/>
        </w:rPr>
        <w:t xml:space="preserve"> «Б</w:t>
      </w:r>
      <w:r w:rsidR="00323B07" w:rsidRPr="00323B07">
        <w:rPr>
          <w:sz w:val="24"/>
          <w:szCs w:val="24"/>
        </w:rPr>
        <w:t>умага электроизоляционная крепированная</w:t>
      </w:r>
      <w:r w:rsidR="00323B07">
        <w:rPr>
          <w:sz w:val="24"/>
          <w:szCs w:val="24"/>
        </w:rPr>
        <w:t>. Технические условия».</w:t>
      </w:r>
    </w:p>
    <w:p w14:paraId="4B6A6659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BE55134" w14:textId="77777777" w:rsidR="00646F45" w:rsidRDefault="00646F45" w:rsidP="00225FAE">
      <w:pPr>
        <w:numPr>
          <w:ilvl w:val="2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7690ECF" w14:textId="77777777" w:rsidR="00646F45" w:rsidRDefault="00646F45" w:rsidP="00225FAE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469E9A6" w14:textId="77777777" w:rsidR="00646F45" w:rsidRDefault="00646F45" w:rsidP="00225FAE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14:paraId="7E3565F5" w14:textId="77777777" w:rsidR="00646F45" w:rsidRDefault="00646F45" w:rsidP="00225FAE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14:paraId="61957458" w14:textId="77777777" w:rsidR="00646F45" w:rsidRDefault="00646F45" w:rsidP="00225FAE">
      <w:pPr>
        <w:spacing w:line="276" w:lineRule="auto"/>
        <w:ind w:firstLine="709"/>
        <w:rPr>
          <w:sz w:val="24"/>
          <w:szCs w:val="24"/>
        </w:rPr>
      </w:pPr>
    </w:p>
    <w:p w14:paraId="3D9D360D" w14:textId="77777777" w:rsidR="00646F45" w:rsidRDefault="00646F45" w:rsidP="00225F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14:paraId="532F61A5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5BC1D75F" w14:textId="77777777" w:rsidR="00646F45" w:rsidRDefault="00646F45" w:rsidP="00225F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704EF3" w14:textId="77777777" w:rsidR="00646F45" w:rsidRDefault="00646F45" w:rsidP="00225F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D918849" w14:textId="53824DE9" w:rsidR="00646F45" w:rsidRDefault="00646F45" w:rsidP="00225FAE">
      <w:pPr>
        <w:pStyle w:val="ad"/>
        <w:numPr>
          <w:ilvl w:val="1"/>
          <w:numId w:val="3"/>
        </w:numPr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</w:t>
      </w:r>
      <w:r w:rsidR="00BC04E3">
        <w:rPr>
          <w:sz w:val="24"/>
          <w:szCs w:val="24"/>
        </w:rPr>
        <w:t>ного срока службы (до списания), но не менее 5 лет.</w:t>
      </w:r>
    </w:p>
    <w:p w14:paraId="2326215A" w14:textId="77777777" w:rsidR="00646F45" w:rsidRDefault="00646F45" w:rsidP="00225F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DA4274" w14:textId="77777777" w:rsidR="00646F45" w:rsidRDefault="00646F45" w:rsidP="00225F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38341DEE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14:paraId="426CF95F" w14:textId="7032C8E0" w:rsidR="00646F45" w:rsidRDefault="00646F45" w:rsidP="00225FAE">
      <w:pPr>
        <w:pStyle w:val="ad"/>
        <w:numPr>
          <w:ilvl w:val="1"/>
          <w:numId w:val="3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по монтажу, обеспечению правильной и безопасной эксплуатации, технического обслуживания поставляемой продукции.</w:t>
      </w:r>
    </w:p>
    <w:p w14:paraId="69A7770B" w14:textId="77777777" w:rsidR="00646F45" w:rsidRDefault="00646F45" w:rsidP="00225FA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88ED06A" w14:textId="77777777" w:rsidR="00646F45" w:rsidRDefault="00646F45" w:rsidP="00225FA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14:paraId="79DE502A" w14:textId="77777777" w:rsidR="00646F45" w:rsidRDefault="00646F45" w:rsidP="00225FAE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</w:t>
      </w:r>
      <w:r w:rsidR="008C7AA9">
        <w:rPr>
          <w:szCs w:val="24"/>
        </w:rPr>
        <w:t>а</w:t>
      </w:r>
      <w:r>
        <w:rPr>
          <w:szCs w:val="24"/>
        </w:rPr>
        <w:t xml:space="preserve"> ПАО «</w:t>
      </w:r>
      <w:r w:rsidR="00715644">
        <w:rPr>
          <w:szCs w:val="24"/>
        </w:rPr>
        <w:t>Россети Центра</w:t>
      </w:r>
      <w:r>
        <w:rPr>
          <w:szCs w:val="24"/>
        </w:rPr>
        <w:t>»</w:t>
      </w:r>
      <w:r w:rsidR="008C7AA9">
        <w:rPr>
          <w:szCs w:val="24"/>
        </w:rPr>
        <w:t>-«Белгородэнерго»</w:t>
      </w:r>
      <w:r>
        <w:rPr>
          <w:szCs w:val="24"/>
        </w:rPr>
        <w:t xml:space="preserve"> при получении их на склад.</w:t>
      </w:r>
    </w:p>
    <w:p w14:paraId="60B65D68" w14:textId="77777777" w:rsidR="00646F45" w:rsidRDefault="00646F45" w:rsidP="00225FAE">
      <w:pPr>
        <w:pStyle w:val="ad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F2A4C40" w14:textId="7885EE25" w:rsidR="008E0B5F" w:rsidRDefault="008E0B5F" w:rsidP="008E0B5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24BC1B8D" w14:textId="285AADCA" w:rsidR="008C7AA9" w:rsidRDefault="008C7AA9" w:rsidP="008E0B5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9C9E3EB" w14:textId="0927AD6E" w:rsidR="00C93AD3" w:rsidRDefault="00C93AD3" w:rsidP="008E0B5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64A76E42" w14:textId="6ABDD457" w:rsidR="00C93AD3" w:rsidRDefault="00C93AD3" w:rsidP="008E0B5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5F79C411" w14:textId="6756C1B2" w:rsidR="008C7AA9" w:rsidRPr="00C510A4" w:rsidRDefault="00DE668A" w:rsidP="001B2653">
      <w:pPr>
        <w:pStyle w:val="BodyText21"/>
        <w:tabs>
          <w:tab w:val="left" w:pos="993"/>
        </w:tabs>
        <w:ind w:firstLine="0"/>
        <w:rPr>
          <w:szCs w:val="24"/>
        </w:rPr>
      </w:pPr>
      <w:r>
        <w:rPr>
          <w:szCs w:val="24"/>
        </w:rPr>
        <w:t xml:space="preserve">Начальник </w:t>
      </w:r>
      <w:r w:rsidR="00C93AD3">
        <w:rPr>
          <w:szCs w:val="24"/>
        </w:rPr>
        <w:t>СПП УОП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93AD3">
        <w:rPr>
          <w:szCs w:val="24"/>
        </w:rPr>
        <w:t xml:space="preserve">                                    </w:t>
      </w:r>
      <w:r>
        <w:rPr>
          <w:szCs w:val="24"/>
        </w:rPr>
        <w:tab/>
      </w:r>
      <w:r w:rsidR="00C93AD3">
        <w:rPr>
          <w:szCs w:val="24"/>
        </w:rPr>
        <w:t>А.А. Бойко</w:t>
      </w:r>
    </w:p>
    <w:p w14:paraId="5D63A3D4" w14:textId="77777777" w:rsidR="008A5CA5" w:rsidRPr="008E0B5F" w:rsidRDefault="008A5CA5" w:rsidP="008E0B5F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sectPr w:rsidR="008A5CA5" w:rsidRPr="008E0B5F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C4DFC" w14:textId="77777777" w:rsidR="005E272E" w:rsidRDefault="005E272E">
      <w:r>
        <w:separator/>
      </w:r>
    </w:p>
  </w:endnote>
  <w:endnote w:type="continuationSeparator" w:id="0">
    <w:p w14:paraId="427530E8" w14:textId="77777777" w:rsidR="005E272E" w:rsidRDefault="005E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FE384" w14:textId="77777777" w:rsidR="005E272E" w:rsidRDefault="005E272E">
      <w:r>
        <w:separator/>
      </w:r>
    </w:p>
  </w:footnote>
  <w:footnote w:type="continuationSeparator" w:id="0">
    <w:p w14:paraId="65DB2204" w14:textId="77777777" w:rsidR="005E272E" w:rsidRDefault="005E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8A306" w14:textId="77777777"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FB30614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4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4DCF"/>
    <w:rsid w:val="00025E75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A2B"/>
    <w:rsid w:val="00080B6B"/>
    <w:rsid w:val="00080C4E"/>
    <w:rsid w:val="000844E3"/>
    <w:rsid w:val="00084847"/>
    <w:rsid w:val="000858AE"/>
    <w:rsid w:val="00085B74"/>
    <w:rsid w:val="00085DAC"/>
    <w:rsid w:val="00093393"/>
    <w:rsid w:val="00094AC3"/>
    <w:rsid w:val="000961A3"/>
    <w:rsid w:val="00097235"/>
    <w:rsid w:val="000A0393"/>
    <w:rsid w:val="000A1489"/>
    <w:rsid w:val="000A32B6"/>
    <w:rsid w:val="000A63E5"/>
    <w:rsid w:val="000A6598"/>
    <w:rsid w:val="000B068C"/>
    <w:rsid w:val="000B5619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0E98"/>
    <w:rsid w:val="000E138E"/>
    <w:rsid w:val="000E3EB7"/>
    <w:rsid w:val="000E4F6C"/>
    <w:rsid w:val="000E590E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90E"/>
    <w:rsid w:val="00152FD8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177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9DD"/>
    <w:rsid w:val="001A7AC6"/>
    <w:rsid w:val="001B2653"/>
    <w:rsid w:val="001B285C"/>
    <w:rsid w:val="001B2AAF"/>
    <w:rsid w:val="001B2AB8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57E6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067A8"/>
    <w:rsid w:val="00211051"/>
    <w:rsid w:val="0021292B"/>
    <w:rsid w:val="00213168"/>
    <w:rsid w:val="0021474F"/>
    <w:rsid w:val="00220881"/>
    <w:rsid w:val="00220A08"/>
    <w:rsid w:val="00220A91"/>
    <w:rsid w:val="00220AEE"/>
    <w:rsid w:val="00221D18"/>
    <w:rsid w:val="00223CF4"/>
    <w:rsid w:val="00224106"/>
    <w:rsid w:val="0022419B"/>
    <w:rsid w:val="0022460D"/>
    <w:rsid w:val="0022525B"/>
    <w:rsid w:val="002252A1"/>
    <w:rsid w:val="00225815"/>
    <w:rsid w:val="00225FAE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5453C"/>
    <w:rsid w:val="00260A64"/>
    <w:rsid w:val="002632B7"/>
    <w:rsid w:val="0026458C"/>
    <w:rsid w:val="00265CEA"/>
    <w:rsid w:val="00265E47"/>
    <w:rsid w:val="002662E7"/>
    <w:rsid w:val="00266EA4"/>
    <w:rsid w:val="00267C77"/>
    <w:rsid w:val="00270E62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679"/>
    <w:rsid w:val="00322D2F"/>
    <w:rsid w:val="003234AF"/>
    <w:rsid w:val="0032363C"/>
    <w:rsid w:val="00323B07"/>
    <w:rsid w:val="0032513B"/>
    <w:rsid w:val="00325640"/>
    <w:rsid w:val="003270AA"/>
    <w:rsid w:val="003317E2"/>
    <w:rsid w:val="00331BAE"/>
    <w:rsid w:val="0033432F"/>
    <w:rsid w:val="0033647C"/>
    <w:rsid w:val="00340419"/>
    <w:rsid w:val="0034536F"/>
    <w:rsid w:val="003479DD"/>
    <w:rsid w:val="00353334"/>
    <w:rsid w:val="00355093"/>
    <w:rsid w:val="0035538F"/>
    <w:rsid w:val="00355F50"/>
    <w:rsid w:val="00360045"/>
    <w:rsid w:val="00360691"/>
    <w:rsid w:val="0036100E"/>
    <w:rsid w:val="00363396"/>
    <w:rsid w:val="00363438"/>
    <w:rsid w:val="00363DDF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B7B47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6E25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3686"/>
    <w:rsid w:val="00435F58"/>
    <w:rsid w:val="00437205"/>
    <w:rsid w:val="0043769D"/>
    <w:rsid w:val="00437D8C"/>
    <w:rsid w:val="00440D61"/>
    <w:rsid w:val="00440D8B"/>
    <w:rsid w:val="0044147D"/>
    <w:rsid w:val="004437D3"/>
    <w:rsid w:val="00444490"/>
    <w:rsid w:val="00445474"/>
    <w:rsid w:val="0045049C"/>
    <w:rsid w:val="00450986"/>
    <w:rsid w:val="00450F92"/>
    <w:rsid w:val="00451C4D"/>
    <w:rsid w:val="00451FF3"/>
    <w:rsid w:val="0045406C"/>
    <w:rsid w:val="0045572F"/>
    <w:rsid w:val="004559BA"/>
    <w:rsid w:val="0045645B"/>
    <w:rsid w:val="004572A2"/>
    <w:rsid w:val="00460AA5"/>
    <w:rsid w:val="00460E85"/>
    <w:rsid w:val="00462569"/>
    <w:rsid w:val="00462826"/>
    <w:rsid w:val="004632C4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5FE5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89A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948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338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030B"/>
    <w:rsid w:val="0054101A"/>
    <w:rsid w:val="00541BB9"/>
    <w:rsid w:val="00542BC7"/>
    <w:rsid w:val="00542E1F"/>
    <w:rsid w:val="00543087"/>
    <w:rsid w:val="005430C8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65D9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81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72E"/>
    <w:rsid w:val="005E292D"/>
    <w:rsid w:val="005E465A"/>
    <w:rsid w:val="005E7B21"/>
    <w:rsid w:val="005E7D1F"/>
    <w:rsid w:val="005F029A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EDC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6F45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57CC4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D49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AD1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5644"/>
    <w:rsid w:val="0071601E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1E3E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65B"/>
    <w:rsid w:val="007C66AB"/>
    <w:rsid w:val="007C6AE3"/>
    <w:rsid w:val="007C6E1A"/>
    <w:rsid w:val="007D158D"/>
    <w:rsid w:val="007D2012"/>
    <w:rsid w:val="007D2C54"/>
    <w:rsid w:val="007D4637"/>
    <w:rsid w:val="007D4BE7"/>
    <w:rsid w:val="007D54B2"/>
    <w:rsid w:val="007D6681"/>
    <w:rsid w:val="007D6C0C"/>
    <w:rsid w:val="007D7685"/>
    <w:rsid w:val="007D777E"/>
    <w:rsid w:val="007E348A"/>
    <w:rsid w:val="007E5260"/>
    <w:rsid w:val="007E61C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6FC4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7FD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AA9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0B5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56C5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6F4A"/>
    <w:rsid w:val="0095736F"/>
    <w:rsid w:val="009605DB"/>
    <w:rsid w:val="009612AF"/>
    <w:rsid w:val="009618EE"/>
    <w:rsid w:val="00962A74"/>
    <w:rsid w:val="009630C2"/>
    <w:rsid w:val="00964ACD"/>
    <w:rsid w:val="00967633"/>
    <w:rsid w:val="00967E65"/>
    <w:rsid w:val="00970D9A"/>
    <w:rsid w:val="00971559"/>
    <w:rsid w:val="00971945"/>
    <w:rsid w:val="00972B4B"/>
    <w:rsid w:val="00973170"/>
    <w:rsid w:val="0097378C"/>
    <w:rsid w:val="00973C4F"/>
    <w:rsid w:val="0097481A"/>
    <w:rsid w:val="009773EE"/>
    <w:rsid w:val="00984849"/>
    <w:rsid w:val="00986E34"/>
    <w:rsid w:val="009917EF"/>
    <w:rsid w:val="00991BDD"/>
    <w:rsid w:val="00992915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5D1C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6258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0C1A"/>
    <w:rsid w:val="00A811F8"/>
    <w:rsid w:val="00A813EE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0109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AF3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7D31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855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08C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4E3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3AD3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788"/>
    <w:rsid w:val="00CD48A1"/>
    <w:rsid w:val="00CD693A"/>
    <w:rsid w:val="00CD7066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B8E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25D9"/>
    <w:rsid w:val="00D33B58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5AE"/>
    <w:rsid w:val="00D67BCA"/>
    <w:rsid w:val="00D70BD4"/>
    <w:rsid w:val="00D7144D"/>
    <w:rsid w:val="00D71778"/>
    <w:rsid w:val="00D71A29"/>
    <w:rsid w:val="00D71FEB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E668A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2AEE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5C5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5CC5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803"/>
    <w:rsid w:val="00F03B68"/>
    <w:rsid w:val="00F051E7"/>
    <w:rsid w:val="00F05AFF"/>
    <w:rsid w:val="00F06704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27D82"/>
    <w:rsid w:val="00F318A5"/>
    <w:rsid w:val="00F31E92"/>
    <w:rsid w:val="00F3335E"/>
    <w:rsid w:val="00F364EA"/>
    <w:rsid w:val="00F37973"/>
    <w:rsid w:val="00F41EEA"/>
    <w:rsid w:val="00F421FE"/>
    <w:rsid w:val="00F42C84"/>
    <w:rsid w:val="00F4441B"/>
    <w:rsid w:val="00F46FBB"/>
    <w:rsid w:val="00F5107C"/>
    <w:rsid w:val="00F525F8"/>
    <w:rsid w:val="00F600EB"/>
    <w:rsid w:val="00F61695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334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0E5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6D3"/>
    <w:rsid w:val="00FD5799"/>
    <w:rsid w:val="00FE0AD5"/>
    <w:rsid w:val="00FE2964"/>
    <w:rsid w:val="00FE2CE8"/>
    <w:rsid w:val="00FE35CE"/>
    <w:rsid w:val="00FE45C1"/>
    <w:rsid w:val="00FF19D4"/>
    <w:rsid w:val="00FF24B7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27FD7"/>
  <w15:chartTrackingRefBased/>
  <w15:docId w15:val="{D6C5E3E1-E57E-4841-9AD9-B615B0E9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locked/>
    <w:rsid w:val="006C1AD1"/>
  </w:style>
  <w:style w:type="paragraph" w:customStyle="1" w:styleId="headertext">
    <w:name w:val="headertext"/>
    <w:basedOn w:val="a0"/>
    <w:rsid w:val="00992915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rmattext">
    <w:name w:val="formattext"/>
    <w:basedOn w:val="a0"/>
    <w:rsid w:val="00992915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6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0EBD-8FC4-471E-ACFA-639AF50C8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85825-B599-4276-BD9C-011A4023951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BB8ECE3-1055-4098-B43D-C5E4778864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36910C6-1168-49B1-B023-8D5CB9A96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F6D338A-F1E1-4851-A83C-6DBFF1E3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Бойко Александр Александрович</cp:lastModifiedBy>
  <cp:revision>20</cp:revision>
  <cp:lastPrinted>2022-10-26T10:34:00Z</cp:lastPrinted>
  <dcterms:created xsi:type="dcterms:W3CDTF">2022-05-04T12:01:00Z</dcterms:created>
  <dcterms:modified xsi:type="dcterms:W3CDTF">2022-10-26T10:35:00Z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